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48CDDE0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77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r w:rsidRPr="00DE41AF">
              <w:rPr>
                <w:rFonts w:ascii="Arial Bold" w:hAnsi="Arial Bold" w:cs="Arial"/>
                <w:b/>
                <w:bCs/>
              </w:rPr>
              <w:t xml:space="preserve">The Company </w:t>
            </w:r>
            <w:bookmarkEnd w:id="10"/>
            <w:r>
              <w:rPr>
                <w:rFonts w:ascii="Arial" w:hAnsi="Arial" w:cs="Arial"/>
                <w:b/>
                <w:bCs/>
              </w:rPr>
              <w:t>Website</w:t>
            </w:r>
            <w:r>
              <w:rPr>
                <w:rFonts w:ascii="Arial" w:hAnsi="Arial" w:cs="Arial"/>
              </w:rPr>
              <w:t>;</w:t>
            </w:r>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77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3" w:name="_BPDCD_15"/>
            <w:r w:rsidRPr="00DE41AF">
              <w:rPr>
                <w:rFonts w:ascii="Arial" w:hAnsi="Arial" w:cs="Arial"/>
              </w:rPr>
              <w:t>;</w:t>
            </w:r>
            <w:bookmarkEnd w:id="13"/>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2F98F519"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41AD2096"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57D4936F"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"Category 1 Intertripping Scheme"</w:t>
            </w:r>
            <w:bookmarkEnd w:id="17"/>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C61D2E">
        <w:trPr>
          <w:gridAfter w:val="1"/>
          <w:wAfter w:w="29" w:type="dxa"/>
        </w:trPr>
        <w:tc>
          <w:tcPr>
            <w:tcW w:w="3545" w:type="dxa"/>
          </w:tcPr>
          <w:p w14:paraId="5C03237B" w14:textId="1F415734"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"Category 2 Intertripping Scheme"</w:t>
            </w:r>
            <w:bookmarkEnd w:id="19"/>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1DC9B91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"Category 3 Intertripping Scheme"</w:t>
            </w:r>
            <w:bookmarkEnd w:id="20"/>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6EDF5A47"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"Category 4 Intertripping Scheme"</w:t>
            </w:r>
            <w:bookmarkEnd w:id="21"/>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77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lastRenderedPageBreak/>
              <w:t>“CfD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2A7BADE6" w:rsidR="004D5A11" w:rsidRDefault="004D5A11">
            <w:pPr>
              <w:rPr>
                <w:rFonts w:ascii="Arial" w:hAnsi="Arial" w:cs="Arial"/>
                <w:b/>
              </w:rPr>
            </w:pPr>
            <w:bookmarkStart w:id="22" w:name="_DV_C131"/>
            <w:r>
              <w:rPr>
                <w:rFonts w:ascii="Arial" w:hAnsi="Arial" w:cs="Arial"/>
                <w:b/>
              </w:rPr>
              <w:t>"Circuit Breaker"</w:t>
            </w:r>
            <w:bookmarkEnd w:id="22"/>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744493E7" w14:textId="77777777" w:rsidR="003A7390" w:rsidRDefault="003A7390">
            <w:pPr>
              <w:pStyle w:val="BodyText"/>
              <w:rPr>
                <w:rFonts w:ascii="Arial" w:hAnsi="Arial" w:cs="Arial"/>
                <w:b/>
                <w:bCs/>
              </w:rPr>
            </w:pPr>
            <w:r>
              <w:rPr>
                <w:rFonts w:ascii="Arial" w:hAnsi="Arial" w:cs="Arial"/>
                <w:b/>
                <w:bCs/>
              </w:rPr>
              <w:lastRenderedPageBreak/>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lastRenderedPageBreak/>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The Company</w:t>
            </w:r>
            <w:r>
              <w:rPr>
                <w:rFonts w:ascii="Arial" w:hAnsi="Arial" w:cs="Arial"/>
              </w:rPr>
              <w:t xml:space="preserve">  pursuant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lastRenderedPageBreak/>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24" w:name="_BPDCD_23"/>
            <w:r>
              <w:rPr>
                <w:rFonts w:ascii="Arial" w:hAnsi="Arial" w:cs="Arial"/>
                <w:strike/>
                <w:color w:val="FF0000"/>
              </w:rPr>
              <w:t xml:space="preserve"> </w:t>
            </w:r>
            <w:bookmarkStart w:id="25" w:name="_BPDCI_24"/>
            <w:bookmarkEnd w:id="24"/>
            <w:r>
              <w:rPr>
                <w:rFonts w:ascii="Arial" w:hAnsi="Arial" w:cs="Arial"/>
                <w:color w:val="0000FF"/>
                <w:u w:val="double"/>
              </w:rPr>
              <w:t xml:space="preserve">; </w:t>
            </w:r>
            <w:bookmarkEnd w:id="25"/>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26" w:name="_BPDCD_27"/>
            <w:r w:rsidRPr="00DE41AF">
              <w:rPr>
                <w:rFonts w:ascii="Arial" w:hAnsi="Arial" w:cs="Arial"/>
                <w:bCs/>
              </w:rPr>
              <w:t>14</w:t>
            </w:r>
            <w:bookmarkEnd w:id="26"/>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lastRenderedPageBreak/>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w:t>
            </w:r>
            <w:r>
              <w:rPr>
                <w:rFonts w:ascii="Arial" w:hAnsi="Arial" w:cs="Arial"/>
              </w:rPr>
              <w:lastRenderedPageBreak/>
              <w:t>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lastRenderedPageBreak/>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7" w:name="_BPDCD_29"/>
            <w:r w:rsidRPr="00842A97">
              <w:rPr>
                <w:rFonts w:ascii="Arial Bold" w:hAnsi="Arial Bold" w:cs="Arial"/>
                <w:b/>
                <w:bCs/>
              </w:rPr>
              <w:t>The Company</w:t>
            </w:r>
            <w:r w:rsidRPr="00842A97">
              <w:rPr>
                <w:rFonts w:ascii="Arial" w:hAnsi="Arial" w:cs="Arial"/>
              </w:rPr>
              <w:t xml:space="preserve"> </w:t>
            </w:r>
            <w:bookmarkEnd w:id="2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lastRenderedPageBreak/>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2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2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29" w:name="_BPDCD_30"/>
            <w:r w:rsidRPr="00842A97">
              <w:rPr>
                <w:rFonts w:ascii="Arial" w:hAnsi="Arial" w:cs="Arial"/>
              </w:rPr>
              <w:t xml:space="preserve">a </w:t>
            </w:r>
            <w:bookmarkEnd w:id="2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0" w:name="_BPDCD_31"/>
            <w:r w:rsidRPr="00842A97">
              <w:rPr>
                <w:rFonts w:ascii="Arial" w:hAnsi="Arial" w:cs="Arial"/>
                <w:bCs/>
              </w:rPr>
              <w:t>the</w:t>
            </w:r>
            <w:r w:rsidRPr="00842A97">
              <w:rPr>
                <w:rFonts w:ascii="Arial" w:hAnsi="Arial" w:cs="Arial"/>
                <w:b/>
                <w:bCs/>
              </w:rPr>
              <w:t xml:space="preserve"> CUSC Modifications Panel</w:t>
            </w:r>
            <w:bookmarkEnd w:id="30"/>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1" w:name="_BPDCD_32"/>
            <w:r w:rsidRPr="00842A97">
              <w:rPr>
                <w:rFonts w:ascii="Arial" w:hAnsi="Arial" w:cs="Arial"/>
              </w:rPr>
              <w:t xml:space="preserve">the </w:t>
            </w:r>
            <w:bookmarkEnd w:id="3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2" w:name="_DV_M1"/>
            <w:bookmarkEnd w:id="32"/>
            <w:r>
              <w:rPr>
                <w:rFonts w:ascii="Arial" w:hAnsi="Arial" w:cs="Arial"/>
              </w:rPr>
              <w:t xml:space="preserve"> undertaken by the </w:t>
            </w:r>
            <w:bookmarkStart w:id="33" w:name="_DV_C5"/>
            <w:r>
              <w:rPr>
                <w:rStyle w:val="DeltaViewInsertion"/>
                <w:rFonts w:ascii="Arial" w:hAnsi="Arial" w:cs="Arial"/>
                <w:b/>
                <w:bCs/>
                <w:color w:val="auto"/>
                <w:u w:val="none"/>
              </w:rPr>
              <w:t xml:space="preserve">Panel </w:t>
            </w:r>
            <w:bookmarkStart w:id="34" w:name="_DV_M2"/>
            <w:bookmarkEnd w:id="33"/>
            <w:bookmarkEnd w:id="34"/>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5" w:name="_BPDCD_33"/>
            <w:r w:rsidRPr="00842A97">
              <w:rPr>
                <w:rFonts w:ascii="Arial Bold" w:hAnsi="Arial Bold" w:cs="Arial"/>
                <w:b/>
              </w:rPr>
              <w:t>Applicable</w:t>
            </w:r>
            <w:r w:rsidRPr="00842A97">
              <w:rPr>
                <w:rFonts w:ascii="Arial Bold" w:hAnsi="Arial Bold" w:cs="Arial"/>
              </w:rPr>
              <w:t xml:space="preserve"> </w:t>
            </w:r>
            <w:bookmarkEnd w:id="3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6" w:name="_BPDCD_34"/>
            <w:r>
              <w:rPr>
                <w:rStyle w:val="DeltaViewInsertion"/>
                <w:rFonts w:ascii="Arial" w:hAnsi="Arial" w:cs="Arial"/>
                <w:strike/>
                <w:color w:val="FF0000"/>
                <w:u w:val="none"/>
              </w:rPr>
              <w:t>.</w:t>
            </w:r>
            <w:r>
              <w:rPr>
                <w:rStyle w:val="DeltaViewInsertion"/>
                <w:rFonts w:ascii="Arial" w:hAnsi="Arial" w:cs="Arial"/>
              </w:rPr>
              <w:t xml:space="preserve"> </w:t>
            </w:r>
            <w:bookmarkEnd w:id="3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7"/>
            <w:r w:rsidRPr="00842A97">
              <w:rPr>
                <w:rFonts w:ascii="Arial" w:hAnsi="Arial" w:cs="Arial"/>
                <w:b/>
                <w:bCs/>
              </w:rPr>
              <w:t xml:space="preserve">Workgroup Alternative CUSC Modification </w:t>
            </w:r>
            <w:bookmarkStart w:id="38" w:name="_BPDCI_36"/>
            <w:r w:rsidRPr="00842A97">
              <w:rPr>
                <w:rFonts w:ascii="Arial" w:hAnsi="Arial" w:cs="Arial"/>
                <w:bCs/>
              </w:rPr>
              <w:t>set out in the</w:t>
            </w:r>
            <w:r w:rsidRPr="00842A97">
              <w:rPr>
                <w:rFonts w:ascii="Arial" w:hAnsi="Arial" w:cs="Arial"/>
                <w:b/>
                <w:bCs/>
              </w:rPr>
              <w:t xml:space="preserve"> CUSC Modification Self-Governance Report, </w:t>
            </w:r>
            <w:bookmarkEnd w:id="3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lastRenderedPageBreak/>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39" w:name="_BPDCI_37"/>
            <w:r w:rsidRPr="00842A97">
              <w:rPr>
                <w:rFonts w:ascii="Arial" w:hAnsi="Arial" w:cs="Arial"/>
              </w:rPr>
              <w:t xml:space="preserve">Section 3, </w:t>
            </w:r>
            <w:bookmarkEnd w:id="39"/>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0" w:name="_BPDCI_38"/>
            <w:r w:rsidRPr="00842A97">
              <w:rPr>
                <w:rFonts w:ascii="Arial" w:hAnsi="Arial" w:cs="Arial"/>
              </w:rPr>
              <w:t xml:space="preserve">Section 3, </w:t>
            </w:r>
            <w:bookmarkEnd w:id="40"/>
            <w:r w:rsidRPr="00842A97">
              <w:rPr>
                <w:rFonts w:ascii="Arial" w:hAnsi="Arial" w:cs="Arial"/>
              </w:rPr>
              <w:t>Appendix 2 Paragraph 6  as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"Deenergisation"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lastRenderedPageBreak/>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1" w:name="_BPDCD_39"/>
            <w:r w:rsidRPr="00842A97">
              <w:rPr>
                <w:rFonts w:ascii="Arial Bold" w:hAnsi="Arial Bold" w:cs="Arial"/>
                <w:b/>
              </w:rPr>
              <w:t>User’s</w:t>
            </w:r>
            <w:r w:rsidRPr="00842A97">
              <w:rPr>
                <w:rFonts w:ascii="Arial" w:hAnsi="Arial" w:cs="Arial"/>
                <w:color w:val="0000FF"/>
              </w:rPr>
              <w:t xml:space="preserve"> </w:t>
            </w:r>
            <w:bookmarkEnd w:id="4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lastRenderedPageBreak/>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lastRenderedPageBreak/>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lastRenderedPageBreak/>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"EdF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7F7EE9A3" w14:textId="687D3480" w:rsidR="002B1569" w:rsidDel="00E9759C" w:rsidRDefault="002B1569" w:rsidP="00C61D2E">
            <w:pPr>
              <w:pStyle w:val="BodyText"/>
              <w:rPr>
                <w:del w:id="42" w:author="Author"/>
                <w:rFonts w:ascii="Arial" w:hAnsi="Arial" w:cs="Arial"/>
                <w:b/>
                <w:bCs/>
              </w:rPr>
            </w:pPr>
            <w:del w:id="43" w:author="Author">
              <w:r w:rsidDel="00E9759C">
                <w:rPr>
                  <w:rFonts w:ascii="Arial" w:hAnsi="Arial" w:cs="Arial"/>
                  <w:b/>
                  <w:bCs/>
                </w:rPr>
                <w:lastRenderedPageBreak/>
                <w:delText>"Electricity Arbitration Association"</w:delText>
              </w:r>
            </w:del>
          </w:p>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6775" w:type="dxa"/>
          </w:tcPr>
          <w:p w14:paraId="75F20D75" w14:textId="6949DD2E" w:rsidR="00AB6C50" w:rsidDel="00E9759C" w:rsidRDefault="002B1569" w:rsidP="00C61D2E">
            <w:pPr>
              <w:pStyle w:val="BodyText"/>
              <w:jc w:val="both"/>
              <w:rPr>
                <w:del w:id="44" w:author="Author"/>
                <w:rFonts w:ascii="Arial" w:hAnsi="Arial" w:cs="Arial"/>
              </w:rPr>
            </w:pPr>
            <w:del w:id="45" w:author="Author">
              <w:r w:rsidDel="00E9759C">
                <w:rPr>
                  <w:rFonts w:ascii="Arial" w:hAnsi="Arial" w:cs="Arial"/>
                </w:rPr>
                <w:delText xml:space="preserve">as the phrase </w:delText>
              </w:r>
              <w:r w:rsidDel="00E9759C">
                <w:rPr>
                  <w:rFonts w:ascii="Arial" w:hAnsi="Arial" w:cs="Arial"/>
                  <w:b/>
                </w:rPr>
                <w:delText xml:space="preserve">'Electricity Supply Industry Arbitration Association' </w:delText>
              </w:r>
              <w:r w:rsidDel="00E9759C">
                <w:rPr>
                  <w:rFonts w:ascii="Arial" w:hAnsi="Arial" w:cs="Arial"/>
                </w:rPr>
                <w:delText xml:space="preserve">is defined in the </w:delText>
              </w:r>
              <w:r w:rsidDel="00E9759C">
                <w:rPr>
                  <w:rFonts w:ascii="Arial" w:hAnsi="Arial" w:cs="Arial"/>
                  <w:b/>
                </w:rPr>
                <w:delText>Grid Code</w:delText>
              </w:r>
              <w:r w:rsidDel="00E9759C">
                <w:rPr>
                  <w:rFonts w:ascii="Arial" w:hAnsi="Arial" w:cs="Arial"/>
                </w:rPr>
                <w:delText>;</w:delText>
              </w:r>
            </w:del>
          </w:p>
          <w:p w14:paraId="0A249E53" w14:textId="77777777" w:rsidR="007518BA" w:rsidRDefault="007518BA" w:rsidP="007518BA">
            <w:pPr>
              <w:pStyle w:val="Default"/>
              <w:jc w:val="both"/>
              <w:rPr>
                <w:sz w:val="23"/>
                <w:szCs w:val="23"/>
              </w:rPr>
            </w:pPr>
            <w:r>
              <w:rPr>
                <w:sz w:val="23"/>
                <w:szCs w:val="23"/>
              </w:rPr>
              <w:t xml:space="preserve">means the English version of Commission Regulation (EU) 2017/2195 as converted into </w:t>
            </w:r>
            <w:r>
              <w:rPr>
                <w:b/>
                <w:bCs/>
                <w:sz w:val="23"/>
                <w:szCs w:val="23"/>
              </w:rPr>
              <w:t>Retained EU Law</w:t>
            </w:r>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46" w:name="_BPDCD_41"/>
            <w:r w:rsidRPr="006153B7">
              <w:rPr>
                <w:rFonts w:ascii="Arial" w:hAnsi="Arial" w:cs="Arial"/>
              </w:rPr>
              <w:t xml:space="preserve">in </w:t>
            </w:r>
            <w:bookmarkEnd w:id="46"/>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lastRenderedPageBreak/>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"Emergency Deenergisation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lastRenderedPageBreak/>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47" w:name="_BPDCD_43"/>
            <w:r>
              <w:rPr>
                <w:rFonts w:ascii="Arial" w:hAnsi="Arial" w:cs="Arial"/>
                <w:b/>
                <w:bCs/>
                <w:strike/>
                <w:color w:val="FF0000"/>
              </w:rPr>
              <w:t xml:space="preserve"> </w:t>
            </w:r>
            <w:r w:rsidRPr="00BD656E">
              <w:rPr>
                <w:rFonts w:ascii="Arial Bold" w:hAnsi="Arial Bold" w:cs="Arial"/>
                <w:b/>
                <w:bCs/>
              </w:rPr>
              <w:t xml:space="preserve">Implementation </w:t>
            </w:r>
            <w:bookmarkEnd w:id="47"/>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lastRenderedPageBreak/>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7FFF1743" w:rsidR="004C79EC" w:rsidRPr="007206FD" w:rsidRDefault="004C79EC" w:rsidP="004C79EC">
            <w:pPr>
              <w:pStyle w:val="BodyText"/>
              <w:rPr>
                <w:rFonts w:ascii="Arial" w:hAnsi="Arial" w:cs="Arial"/>
                <w:b/>
                <w:bCs/>
                <w:w w:val="0"/>
              </w:rPr>
            </w:pPr>
            <w:bookmarkStart w:id="48" w:name="_BPDCI_44"/>
            <w:r w:rsidRPr="007206FD">
              <w:rPr>
                <w:rFonts w:ascii="Arial" w:hAnsi="Arial" w:cs="Arial"/>
                <w:b/>
                <w:bCs/>
                <w:w w:val="0"/>
              </w:rPr>
              <w:t>"ET Restrictions on Availability"</w:t>
            </w:r>
            <w:bookmarkEnd w:id="48"/>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4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49"/>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w:t>
            </w:r>
            <w:r>
              <w:rPr>
                <w:rFonts w:ascii="Arial" w:hAnsi="Arial" w:cs="Arial"/>
                <w:color w:val="000000"/>
                <w:w w:val="0"/>
              </w:rPr>
              <w:lastRenderedPageBreak/>
              <w:t xml:space="preserve">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6775" w:type="dxa"/>
          </w:tcPr>
          <w:p w14:paraId="284F6666" w14:textId="77777777" w:rsidR="004C79EC" w:rsidRDefault="004C79EC" w:rsidP="004C79E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3FB2D973" w14:textId="484E36EF" w:rsidR="00B57FD0" w:rsidRDefault="004C79EC" w:rsidP="004C79EC">
            <w:pPr>
              <w:pStyle w:val="BodyText"/>
              <w:rPr>
                <w:rFonts w:ascii="Arial" w:hAnsi="Arial" w:cs="Arial"/>
                <w:b/>
                <w:bCs/>
              </w:rPr>
            </w:pPr>
            <w:r>
              <w:rPr>
                <w:rFonts w:ascii="Arial" w:hAnsi="Arial" w:cs="Arial"/>
                <w:b/>
                <w:bCs/>
              </w:rPr>
              <w:t>"Event of Default"</w:t>
            </w:r>
            <w:r w:rsidR="00B57FD0">
              <w:rPr>
                <w:rFonts w:ascii="Arial" w:hAnsi="Arial" w:cs="Arial"/>
                <w:b/>
                <w:bCs/>
              </w:rPr>
              <w:br/>
            </w:r>
          </w:p>
          <w:p w14:paraId="1DDC78F1" w14:textId="18E9D8EF" w:rsidR="00B57FD0" w:rsidRDefault="00B57FD0" w:rsidP="004C79E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6775" w:type="dxa"/>
          </w:tcPr>
          <w:p w14:paraId="1B7AB9DF"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E11654" w:rsidRDefault="00B57FD0" w:rsidP="004C79E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005A01D9">
              <w:rPr>
                <w:rFonts w:ascii="Arial" w:hAnsi="Arial" w:cs="Arial"/>
              </w:rPr>
              <w:t>;</w:t>
            </w:r>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"Exemptable"</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5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0"/>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 xml:space="preserve">generating plant where the party generating electricity at that generating plant is, or would (if it generated electricity at no other </w:t>
            </w:r>
            <w:r>
              <w:rPr>
                <w:rFonts w:ascii="Arial" w:hAnsi="Arial" w:cs="Arial"/>
              </w:rPr>
              <w:lastRenderedPageBreak/>
              <w:t>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lastRenderedPageBreak/>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1" w:name="_BPDCD_52"/>
            <w:r w:rsidRPr="00BD656E">
              <w:rPr>
                <w:rFonts w:ascii="Arial Bold" w:hAnsi="Arial Bold" w:cs="Arial"/>
                <w:b/>
                <w:bCs/>
              </w:rPr>
              <w:t>The Company</w:t>
            </w:r>
            <w:bookmarkEnd w:id="5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lastRenderedPageBreak/>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lastRenderedPageBreak/>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w:t>
            </w:r>
            <w:r>
              <w:rPr>
                <w:rFonts w:ascii="Arial" w:hAnsi="Arial" w:cs="Arial"/>
              </w:rPr>
              <w:lastRenderedPageBreak/>
              <w:t xml:space="preserve">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lastRenderedPageBreak/>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lastRenderedPageBreak/>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0959FAE2" w:rsidR="006E7788" w:rsidRDefault="006E7788" w:rsidP="006E7788">
            <w:pPr>
              <w:pStyle w:val="BodyText"/>
              <w:spacing w:line="240" w:lineRule="atLeast"/>
              <w:rPr>
                <w:rFonts w:ascii="Arial" w:hAnsi="Arial" w:cs="Arial"/>
                <w:b/>
                <w:bCs/>
                <w:color w:val="000000"/>
                <w:w w:val="0"/>
              </w:rPr>
            </w:pPr>
            <w:bookmarkStart w:id="52" w:name="_DV_C133"/>
            <w:r>
              <w:rPr>
                <w:rFonts w:ascii="Arial" w:hAnsi="Arial" w:cs="Arial"/>
                <w:b/>
                <w:bCs/>
              </w:rPr>
              <w:t>"HH Base Percentage"</w:t>
            </w:r>
            <w:bookmarkEnd w:id="52"/>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3" w:name="_BPDCI_55"/>
            <w:r w:rsidRPr="00BD656E">
              <w:rPr>
                <w:rFonts w:ascii="Arial" w:hAnsi="Arial" w:cs="Arial"/>
              </w:rPr>
              <w:t xml:space="preserve">Section 3, </w:t>
            </w:r>
            <w:bookmarkEnd w:id="53"/>
            <w:r w:rsidRPr="00BD656E">
              <w:rPr>
                <w:rFonts w:ascii="Arial" w:hAnsi="Arial" w:cs="Arial"/>
              </w:rPr>
              <w:t>Appendix 2</w:t>
            </w:r>
            <w:bookmarkStart w:id="54" w:name="_BPDCD_56"/>
            <w:r w:rsidRPr="00BD656E">
              <w:rPr>
                <w:rFonts w:ascii="Arial" w:hAnsi="Arial" w:cs="Arial"/>
              </w:rPr>
              <w:t>;</w:t>
            </w:r>
            <w:bookmarkEnd w:id="54"/>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5" w:name="_BPDCD_57"/>
            <w:r w:rsidRPr="00BD656E">
              <w:rPr>
                <w:rFonts w:ascii="Arial" w:hAnsi="Arial" w:cs="Arial"/>
              </w:rPr>
              <w:t xml:space="preserve">; </w:t>
            </w:r>
            <w:bookmarkEnd w:id="55"/>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6" w:name="_BPDCD_58"/>
            <w:r w:rsidRPr="00BD656E">
              <w:rPr>
                <w:rFonts w:ascii="Arial Bold" w:hAnsi="Arial Bold" w:cs="Arial"/>
                <w:b/>
              </w:rPr>
              <w:t>;</w:t>
            </w:r>
            <w:bookmarkEnd w:id="56"/>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677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lastRenderedPageBreak/>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57" w:name="_BPDCD_63"/>
            <w:r w:rsidRPr="004D379C">
              <w:rPr>
                <w:rFonts w:ascii="Arial" w:hAnsi="Arial" w:cs="Arial"/>
              </w:rPr>
              <w:t xml:space="preserve">means </w:t>
            </w:r>
            <w:bookmarkEnd w:id="57"/>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58" w:name="_BPDCD_64"/>
            <w:r w:rsidRPr="004D379C">
              <w:rPr>
                <w:rFonts w:ascii="Arial" w:hAnsi="Arial" w:cs="Arial"/>
              </w:rPr>
              <w:t>3.16.2</w:t>
            </w:r>
            <w:bookmarkEnd w:id="58"/>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59" w:name="_BPDCD_65"/>
            <w:r w:rsidRPr="004D379C">
              <w:rPr>
                <w:rFonts w:ascii="Arial" w:hAnsi="Arial" w:cs="Arial"/>
              </w:rPr>
              <w:t>3.13.4</w:t>
            </w:r>
            <w:bookmarkEnd w:id="59"/>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lastRenderedPageBreak/>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lastRenderedPageBreak/>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4.4pt" o:ole="">
                  <v:imagedata r:id="rId17" o:title=""/>
                </v:shape>
                <o:OLEObject Type="Embed" ProgID="Equation.3" ShapeID="_x0000_i1025" DrawAspect="Content" ObjectID="_1782545943" r:id="rId18"/>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75pt;height:55.1pt" o:ole="">
                  <v:imagedata r:id="rId19" o:title=""/>
                </v:shape>
                <o:OLEObject Type="Embed" ProgID="Equation.3" ShapeID="_x0000_i1026" DrawAspect="Content" ObjectID="_1782545944" r:id="rId20"/>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lastRenderedPageBreak/>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8pt;height:53.85pt" o:ole="">
                  <v:imagedata r:id="rId28" o:title=""/>
                </v:shape>
                <o:OLEObject Type="Embed" ProgID="Equation.3" ShapeID="_x0000_i1027" DrawAspect="Content" ObjectID="_1782545945" r:id="rId29"/>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0" w:name="OLE_LINK1"/>
            <w:r w:rsidRPr="006A707F">
              <w:rPr>
                <w:rFonts w:ascii="Arial" w:hAnsi="Arial" w:cs="Arial"/>
                <w:b/>
              </w:rPr>
              <w:t>Relevant Interruption</w:t>
            </w:r>
            <w:bookmarkEnd w:id="6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w:t>
            </w:r>
            <w:r w:rsidRPr="006A707F">
              <w:rPr>
                <w:rFonts w:ascii="Arial" w:hAnsi="Arial" w:cs="Arial"/>
              </w:rPr>
              <w:lastRenderedPageBreak/>
              <w:t xml:space="preserve">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User Emergency Deenergisation</w:t>
            </w:r>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User Emergency Denergisation</w:t>
            </w:r>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lastRenderedPageBreak/>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"Intertrip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5637C8CD" w:rsidR="006E7788" w:rsidRDefault="006E7788" w:rsidP="006E7788">
            <w:pPr>
              <w:pStyle w:val="BodyText"/>
              <w:spacing w:line="240" w:lineRule="atLeast"/>
              <w:rPr>
                <w:rFonts w:ascii="Arial" w:hAnsi="Arial" w:cs="Arial"/>
                <w:b/>
                <w:bCs/>
                <w:color w:val="000000"/>
                <w:w w:val="0"/>
              </w:rPr>
            </w:pPr>
            <w:bookmarkStart w:id="61" w:name="_DV_C135"/>
            <w:r>
              <w:rPr>
                <w:rFonts w:ascii="Arial" w:hAnsi="Arial" w:cs="Arial"/>
                <w:b/>
                <w:bCs/>
              </w:rPr>
              <w:t xml:space="preserve"> "Isolation"</w:t>
            </w:r>
            <w:bookmarkEnd w:id="61"/>
          </w:p>
        </w:tc>
        <w:tc>
          <w:tcPr>
            <w:tcW w:w="6775" w:type="dxa"/>
          </w:tcPr>
          <w:p w14:paraId="1BA25D57" w14:textId="77777777" w:rsidR="006E7788" w:rsidRDefault="006E7788" w:rsidP="006E7788">
            <w:pPr>
              <w:pStyle w:val="BodyText"/>
              <w:jc w:val="both"/>
              <w:rPr>
                <w:rFonts w:ascii="Arial" w:hAnsi="Arial" w:cs="Arial"/>
                <w:color w:val="000000"/>
                <w:w w:val="0"/>
              </w:rPr>
            </w:pPr>
            <w:bookmarkStart w:id="62" w:name="_DV_C136"/>
            <w:r>
              <w:rPr>
                <w:rFonts w:ascii="Arial" w:hAnsi="Arial" w:cs="Arial"/>
              </w:rPr>
              <w:t xml:space="preserve">as defined in the </w:t>
            </w:r>
            <w:r>
              <w:rPr>
                <w:rFonts w:ascii="Arial" w:hAnsi="Arial" w:cs="Arial"/>
                <w:b/>
              </w:rPr>
              <w:t>Grid Code</w:t>
            </w:r>
            <w:r>
              <w:rPr>
                <w:rFonts w:ascii="Arial" w:hAnsi="Arial" w:cs="Arial"/>
              </w:rPr>
              <w:t>;</w:t>
            </w:r>
            <w:bookmarkEnd w:id="62"/>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lastRenderedPageBreak/>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3" w:name="_BPDCI_72"/>
            <w:r w:rsidRPr="004D379C">
              <w:rPr>
                <w:rFonts w:ascii="Arial" w:hAnsi="Arial" w:cs="Arial"/>
                <w:lang w:val="en-US"/>
              </w:rPr>
              <w:t>;</w:t>
            </w:r>
            <w:bookmarkEnd w:id="63"/>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4" w:name="_BPDCD_73"/>
            <w:r w:rsidRPr="004D379C">
              <w:rPr>
                <w:rFonts w:ascii="Arial Bold" w:hAnsi="Arial Bold" w:cs="Arial"/>
                <w:b/>
                <w:lang w:val="en-US"/>
              </w:rPr>
              <w:t xml:space="preserve">The Company </w:t>
            </w:r>
            <w:bookmarkEnd w:id="6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65" w:name="_BPDCI_75"/>
            <w:r w:rsidRPr="004D379C">
              <w:rPr>
                <w:rFonts w:ascii="Arial" w:hAnsi="Arial" w:cs="Arial"/>
                <w:lang w:val="en-US"/>
              </w:rPr>
              <w:t>;</w:t>
            </w:r>
            <w:bookmarkEnd w:id="65"/>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67" w:name="_BPDCI_78"/>
            <w:r w:rsidRPr="004D379C">
              <w:rPr>
                <w:rFonts w:ascii="Arial" w:hAnsi="Arial" w:cs="Arial"/>
                <w:lang w:val="en-US"/>
              </w:rPr>
              <w:t>;</w:t>
            </w:r>
            <w:bookmarkEnd w:id="67"/>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68" w:name="_BPDCD_79"/>
            <w:r w:rsidRPr="004D379C">
              <w:rPr>
                <w:rFonts w:ascii="Arial Bold" w:hAnsi="Arial Bold" w:cs="Arial"/>
                <w:b/>
                <w:lang w:val="en-US"/>
              </w:rPr>
              <w:t>The Company</w:t>
            </w:r>
            <w:bookmarkEnd w:id="6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69" w:name="_BPDCI_81"/>
            <w:r w:rsidRPr="004D379C">
              <w:rPr>
                <w:rFonts w:ascii="Arial" w:hAnsi="Arial" w:cs="Arial"/>
                <w:color w:val="0000FF"/>
                <w:u w:val="single"/>
                <w:lang w:val="en-US"/>
              </w:rPr>
              <w:t>;</w:t>
            </w:r>
            <w:bookmarkEnd w:id="69"/>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0" w:name="_BPDCD_82"/>
            <w:r w:rsidRPr="00F372DF">
              <w:rPr>
                <w:rFonts w:ascii="Arial" w:hAnsi="Arial" w:cs="Arial"/>
                <w:b/>
              </w:rPr>
              <w:t xml:space="preserve">The Company’s </w:t>
            </w:r>
            <w:bookmarkEnd w:id="7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1" w:name="_BPDCI_84"/>
            <w:r w:rsidRPr="00F372DF">
              <w:rPr>
                <w:rFonts w:ascii="Arial" w:hAnsi="Arial" w:cs="Arial"/>
              </w:rPr>
              <w:t>;</w:t>
            </w:r>
            <w:bookmarkEnd w:id="71"/>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2" w:name="_BPDCI_86"/>
            <w:r w:rsidRPr="00F372DF">
              <w:rPr>
                <w:rFonts w:ascii="Arial" w:hAnsi="Arial" w:cs="Arial"/>
              </w:rPr>
              <w:t>;</w:t>
            </w:r>
            <w:bookmarkEnd w:id="72"/>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3" w:name="_BPDCD_87"/>
            <w:r w:rsidRPr="004D379C">
              <w:rPr>
                <w:rFonts w:ascii="Arial" w:hAnsi="Arial" w:cs="Arial"/>
                <w:lang w:val="en-US"/>
              </w:rPr>
              <w:t xml:space="preserve">an </w:t>
            </w:r>
            <w:bookmarkEnd w:id="7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74" w:name="_BPDCI_89"/>
            <w:r w:rsidRPr="004D379C">
              <w:rPr>
                <w:rFonts w:ascii="Arial" w:hAnsi="Arial" w:cs="Arial"/>
                <w:lang w:val="en-US"/>
              </w:rPr>
              <w:t xml:space="preserve">; </w:t>
            </w:r>
            <w:r w:rsidRPr="004D379C">
              <w:rPr>
                <w:rFonts w:ascii="Arial" w:hAnsi="Arial" w:cs="Arial"/>
                <w:u w:val="double"/>
                <w:lang w:val="en-US"/>
              </w:rPr>
              <w:t xml:space="preserve"> </w:t>
            </w:r>
            <w:bookmarkEnd w:id="74"/>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75" w:name="_BPDCD_90"/>
            <w:r w:rsidRPr="004D379C">
              <w:rPr>
                <w:rFonts w:ascii="Arial" w:hAnsi="Arial" w:cs="Arial"/>
                <w:b/>
              </w:rPr>
              <w:t>The Company’s</w:t>
            </w:r>
            <w:r w:rsidRPr="004D379C">
              <w:rPr>
                <w:rFonts w:ascii="Arial" w:hAnsi="Arial" w:cs="Arial"/>
                <w:b/>
                <w:u w:val="double"/>
              </w:rPr>
              <w:t xml:space="preserve"> </w:t>
            </w:r>
            <w:bookmarkEnd w:id="7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6" w:name="_BPDCI_92"/>
            <w:r w:rsidRPr="00F372DF">
              <w:rPr>
                <w:rFonts w:ascii="Arial" w:hAnsi="Arial" w:cs="Arial"/>
              </w:rPr>
              <w:t>;</w:t>
            </w:r>
            <w:bookmarkEnd w:id="76"/>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77" w:name="_BPDCI_94"/>
            <w:r w:rsidRPr="00F372DF">
              <w:rPr>
                <w:rFonts w:ascii="Arial" w:hAnsi="Arial" w:cs="Arial"/>
                <w:lang w:val="en-US"/>
              </w:rPr>
              <w:t>;</w:t>
            </w:r>
            <w:bookmarkEnd w:id="77"/>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78" w:name="_BPDCD_95"/>
            <w:r w:rsidRPr="004D379C">
              <w:rPr>
                <w:rFonts w:ascii="Arial" w:hAnsi="Arial" w:cs="Arial"/>
                <w:b/>
                <w:lang w:val="en-US"/>
              </w:rPr>
              <w:t>The Company</w:t>
            </w:r>
            <w:r w:rsidRPr="004D379C">
              <w:rPr>
                <w:rFonts w:ascii="Arial" w:hAnsi="Arial" w:cs="Arial"/>
                <w:b/>
                <w:u w:val="double"/>
                <w:lang w:val="en-US"/>
              </w:rPr>
              <w:t xml:space="preserve"> </w:t>
            </w:r>
            <w:bookmarkEnd w:id="7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79" w:name="_BPDCI_97"/>
            <w:r w:rsidRPr="00F372DF">
              <w:rPr>
                <w:rFonts w:ascii="Arial" w:hAnsi="Arial" w:cs="Arial"/>
                <w:lang w:val="en-US"/>
              </w:rPr>
              <w:t>;</w:t>
            </w:r>
            <w:bookmarkEnd w:id="79"/>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0" w:name="_BPDCI_99"/>
            <w:r w:rsidRPr="00F372DF">
              <w:rPr>
                <w:rFonts w:ascii="Arial" w:hAnsi="Arial" w:cs="Arial"/>
                <w:lang w:val="en-US"/>
              </w:rPr>
              <w:t>;</w:t>
            </w:r>
            <w:bookmarkEnd w:id="80"/>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1" w:name="_BPDCI_101"/>
            <w:r w:rsidRPr="00F372DF">
              <w:rPr>
                <w:rFonts w:ascii="Arial" w:hAnsi="Arial" w:cs="Arial"/>
                <w:lang w:val="en-US"/>
              </w:rPr>
              <w:t>;</w:t>
            </w:r>
            <w:bookmarkEnd w:id="81"/>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2" w:name="_BPDCD_102"/>
            <w:r w:rsidRPr="00F372DF">
              <w:rPr>
                <w:rFonts w:ascii="Arial" w:hAnsi="Arial" w:cs="Arial"/>
              </w:rPr>
              <w:t>a</w:t>
            </w:r>
            <w:bookmarkEnd w:id="8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677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w:t>
            </w:r>
            <w:r w:rsidRPr="004D379C">
              <w:rPr>
                <w:rFonts w:ascii="Arial" w:hAnsi="Arial" w:cs="Arial"/>
              </w:rPr>
              <w:lastRenderedPageBreak/>
              <w:t xml:space="preserve">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lastRenderedPageBreak/>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732C04A5" w14:textId="77777777" w:rsidR="006E7788" w:rsidRDefault="006E7788" w:rsidP="006E7788">
            <w:pPr>
              <w:pStyle w:val="BodyText"/>
              <w:rPr>
                <w:ins w:id="83" w:author="Author"/>
                <w:rFonts w:ascii="Arial" w:hAnsi="Arial" w:cs="Arial"/>
                <w:b/>
                <w:bCs/>
              </w:rPr>
            </w:pPr>
            <w:r>
              <w:rPr>
                <w:rFonts w:ascii="Arial" w:hAnsi="Arial" w:cs="Arial"/>
                <w:b/>
                <w:bCs/>
              </w:rPr>
              <w:t>"Local Safety Instructions"</w:t>
            </w:r>
          </w:p>
          <w:p w14:paraId="6C3A0F1E" w14:textId="74B51ACC" w:rsidR="00E9759C" w:rsidRDefault="00E9759C" w:rsidP="006E7788">
            <w:pPr>
              <w:pStyle w:val="BodyText"/>
              <w:rPr>
                <w:rFonts w:ascii="Arial" w:hAnsi="Arial" w:cs="Arial"/>
                <w:b/>
                <w:bCs/>
              </w:rPr>
            </w:pPr>
            <w:ins w:id="84" w:author="Author">
              <w:r w:rsidRPr="00E9759C">
                <w:rPr>
                  <w:rFonts w:ascii="Arial" w:hAnsi="Arial" w:cs="Arial"/>
                  <w:b/>
                  <w:bCs/>
                </w:rPr>
                <w:t>“London Court of International Arbitration”</w:t>
              </w:r>
            </w:ins>
          </w:p>
        </w:tc>
        <w:tc>
          <w:tcPr>
            <w:tcW w:w="6775" w:type="dxa"/>
            <w:shd w:val="clear" w:color="auto" w:fill="auto"/>
          </w:tcPr>
          <w:p w14:paraId="3FC764FA" w14:textId="77777777" w:rsidR="006E7788" w:rsidRDefault="006E7788" w:rsidP="006E7788">
            <w:pPr>
              <w:pStyle w:val="BodyText"/>
              <w:jc w:val="both"/>
              <w:rPr>
                <w:ins w:id="85" w:author="Autho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p w14:paraId="0A62D51B" w14:textId="682082C1" w:rsidR="00E9759C" w:rsidRDefault="00E9759C" w:rsidP="006E7788">
            <w:pPr>
              <w:pStyle w:val="BodyText"/>
              <w:jc w:val="both"/>
              <w:rPr>
                <w:rFonts w:ascii="Arial" w:hAnsi="Arial" w:cs="Arial"/>
              </w:rPr>
            </w:pPr>
            <w:ins w:id="86" w:author="Author">
              <w:r w:rsidRPr="00E9759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ins>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lastRenderedPageBreak/>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lastRenderedPageBreak/>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7" w:name="_BPDCD_103"/>
            <w:r>
              <w:rPr>
                <w:rFonts w:ascii="Arial" w:hAnsi="Arial" w:cs="Arial"/>
                <w:color w:val="0000FF"/>
                <w:u w:val="double"/>
              </w:rPr>
              <w:t>;</w:t>
            </w:r>
            <w:bookmarkEnd w:id="87"/>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lastRenderedPageBreak/>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lastRenderedPageBreak/>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8" w:name="_BPDCI_105"/>
            <w:r w:rsidRPr="00416BDE">
              <w:rPr>
                <w:rFonts w:ascii="Arial" w:hAnsi="Arial" w:cs="Arial"/>
              </w:rPr>
              <w:t xml:space="preserve">Section 3, </w:t>
            </w:r>
            <w:bookmarkEnd w:id="88"/>
            <w:r w:rsidRPr="00416BDE">
              <w:rPr>
                <w:rFonts w:ascii="Arial" w:hAnsi="Arial" w:cs="Arial"/>
              </w:rPr>
              <w:t>Appendix 2</w:t>
            </w:r>
            <w:bookmarkStart w:id="89" w:name="_BPDCD_106"/>
            <w:r w:rsidRPr="00416BDE">
              <w:rPr>
                <w:rFonts w:ascii="Arial" w:hAnsi="Arial" w:cs="Arial"/>
              </w:rPr>
              <w:t>;</w:t>
            </w:r>
            <w:bookmarkEnd w:id="89"/>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0" w:name="_BPDCD_107"/>
            <w:r w:rsidRPr="00416BDE">
              <w:rPr>
                <w:rFonts w:ascii="Arial" w:hAnsi="Arial" w:cs="Arial"/>
              </w:rPr>
              <w:t>;</w:t>
            </w:r>
            <w:bookmarkEnd w:id="90"/>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1" w:name="_BPDCD_108"/>
            <w:r w:rsidRPr="00416BDE">
              <w:rPr>
                <w:rFonts w:ascii="Arial" w:hAnsi="Arial" w:cs="Arial"/>
              </w:rPr>
              <w:t>;</w:t>
            </w:r>
            <w:bookmarkEnd w:id="91"/>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2" w:name="_BPDCD_109"/>
            <w:r w:rsidRPr="00416BDE">
              <w:rPr>
                <w:rFonts w:ascii="Arial" w:hAnsi="Arial" w:cs="Arial"/>
              </w:rPr>
              <w:t>;</w:t>
            </w:r>
            <w:bookmarkEnd w:id="92"/>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w:t>
            </w:r>
            <w:r w:rsidRPr="000D40DF">
              <w:rPr>
                <w:rFonts w:ascii="Arial" w:hAnsi="Arial" w:cs="Arial"/>
                <w:b/>
                <w:bCs/>
                <w:color w:val="000000"/>
                <w:lang w:eastAsia="en-GB"/>
              </w:rPr>
              <w:lastRenderedPageBreak/>
              <w:t xml:space="preserve">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4A565017" w:rsidR="006E7788" w:rsidRPr="00416BDE" w:rsidRDefault="006E7788" w:rsidP="006E7788">
            <w:pPr>
              <w:pStyle w:val="BodyText"/>
              <w:rPr>
                <w:rFonts w:ascii="Arial" w:hAnsi="Arial" w:cs="Arial"/>
                <w:b/>
                <w:bCs/>
              </w:rPr>
            </w:pPr>
            <w:bookmarkStart w:id="93" w:name="_BPDCI_110"/>
            <w:r w:rsidRPr="00416BDE">
              <w:rPr>
                <w:rFonts w:ascii="Arial" w:hAnsi="Arial" w:cs="Arial"/>
                <w:b/>
                <w:bCs/>
              </w:rPr>
              <w:t>"Notification Date"</w:t>
            </w:r>
            <w:bookmarkEnd w:id="93"/>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4"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4"/>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5" w:name="_BPDCD_113"/>
          </w:p>
        </w:tc>
        <w:bookmarkEnd w:id="95"/>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7C0F2C26" w:rsidR="006E7788" w:rsidRPr="0019675B" w:rsidRDefault="006E7788" w:rsidP="006E7788">
            <w:pPr>
              <w:pStyle w:val="BodyText"/>
              <w:rPr>
                <w:rFonts w:ascii="Arial" w:hAnsi="Arial" w:cs="Arial"/>
                <w:b/>
                <w:bCs/>
              </w:rPr>
            </w:pPr>
            <w:bookmarkStart w:id="96" w:name="_BPDCI_115"/>
            <w:r w:rsidRPr="0019675B">
              <w:rPr>
                <w:rFonts w:ascii="Arial" w:hAnsi="Arial" w:cs="Arial"/>
                <w:b/>
                <w:bCs/>
              </w:rPr>
              <w:t>"Notification of Circuit Restriction"</w:t>
            </w:r>
            <w:bookmarkEnd w:id="96"/>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97"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7"/>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7470369" w:rsidR="006E7788" w:rsidRPr="0019675B" w:rsidRDefault="006E7788" w:rsidP="006E7788">
            <w:pPr>
              <w:pStyle w:val="BodyText"/>
              <w:rPr>
                <w:rFonts w:ascii="Arial" w:hAnsi="Arial" w:cs="Arial"/>
                <w:b/>
                <w:bCs/>
              </w:rPr>
            </w:pPr>
            <w:bookmarkStart w:id="98" w:name="_BPDCI_117"/>
            <w:r w:rsidRPr="0019675B">
              <w:rPr>
                <w:rFonts w:ascii="Arial" w:hAnsi="Arial" w:cs="Arial"/>
                <w:b/>
                <w:bCs/>
              </w:rPr>
              <w:t>"Notification of Restrictions on Availability"</w:t>
            </w:r>
            <w:bookmarkEnd w:id="98"/>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99"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9"/>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w:t>
            </w:r>
            <w:r>
              <w:rPr>
                <w:rFonts w:ascii="Arial" w:hAnsi="Arial" w:cs="Arial"/>
              </w:rPr>
              <w:lastRenderedPageBreak/>
              <w:t xml:space="preserve">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lastRenderedPageBreak/>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lastRenderedPageBreak/>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0"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00"/>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lastRenderedPageBreak/>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01" w:name="_BPDCI_125"/>
            <w:r w:rsidRPr="002C7E03">
              <w:rPr>
                <w:rFonts w:ascii="Arial" w:hAnsi="Arial" w:cs="Arial"/>
                <w:szCs w:val="22"/>
              </w:rPr>
              <w:t>;</w:t>
            </w:r>
            <w:bookmarkEnd w:id="101"/>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2" w:name="_BPDCD_126"/>
            <w:r w:rsidRPr="002C7E03">
              <w:rPr>
                <w:rFonts w:ascii="Arial" w:hAnsi="Arial" w:cs="Arial"/>
                <w:szCs w:val="22"/>
              </w:rPr>
              <w:t>;</w:t>
            </w:r>
            <w:bookmarkEnd w:id="102"/>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w:t>
            </w:r>
            <w:r>
              <w:rPr>
                <w:rFonts w:ascii="Arial" w:hAnsi="Arial" w:cs="Arial"/>
              </w:rPr>
              <w:lastRenderedPageBreak/>
              <w:t xml:space="preserve">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lastRenderedPageBreak/>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 xml:space="preserve">Interim </w:t>
            </w:r>
            <w:r w:rsidRPr="00BA5C7B">
              <w:rPr>
                <w:rFonts w:ascii="Arial" w:hAnsi="Arial" w:cs="Arial"/>
                <w:b/>
                <w:szCs w:val="22"/>
              </w:rPr>
              <w:lastRenderedPageBreak/>
              <w:t>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0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3"/>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04" w:name="_BPDCD_127"/>
            <w:r w:rsidRPr="00BA5C7B">
              <w:rPr>
                <w:rFonts w:ascii="Arial" w:hAnsi="Arial" w:cs="Arial"/>
                <w:szCs w:val="22"/>
              </w:rPr>
              <w:t xml:space="preserve">shall </w:t>
            </w:r>
            <w:bookmarkEnd w:id="10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5" w:name="_BPDCD_128"/>
            <w:r w:rsidRPr="00BA5C7B">
              <w:rPr>
                <w:rFonts w:ascii="Arial" w:hAnsi="Arial" w:cs="Arial"/>
                <w:b/>
                <w:bCs/>
                <w:szCs w:val="22"/>
              </w:rPr>
              <w:t>The Company</w:t>
            </w:r>
            <w:r w:rsidRPr="00BA5C7B">
              <w:rPr>
                <w:rFonts w:ascii="Arial" w:hAnsi="Arial" w:cs="Arial"/>
                <w:szCs w:val="22"/>
              </w:rPr>
              <w:t xml:space="preserve"> </w:t>
            </w:r>
            <w:bookmarkEnd w:id="10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lastRenderedPageBreak/>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6" w:name="_BPDCD_131"/>
            <w:r w:rsidRPr="0019675B">
              <w:rPr>
                <w:rFonts w:ascii="Arial" w:hAnsi="Arial" w:cs="Arial"/>
              </w:rPr>
              <w:t>;</w:t>
            </w:r>
            <w:bookmarkEnd w:id="106"/>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3432EEB3" w:rsidR="006E7788" w:rsidRPr="0019675B" w:rsidRDefault="006E7788" w:rsidP="006E7788">
            <w:pPr>
              <w:pStyle w:val="BodyText"/>
              <w:rPr>
                <w:rFonts w:ascii="Arial" w:hAnsi="Arial" w:cs="Arial"/>
                <w:b/>
                <w:bCs/>
              </w:rPr>
            </w:pPr>
            <w:bookmarkStart w:id="107" w:name="_BPDCI_132"/>
            <w:r w:rsidRPr="0019675B">
              <w:rPr>
                <w:rFonts w:ascii="Arial" w:hAnsi="Arial" w:cs="Arial"/>
                <w:b/>
                <w:bCs/>
              </w:rPr>
              <w:t>"Primary Response"</w:t>
            </w:r>
            <w:bookmarkEnd w:id="107"/>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0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08"/>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w:t>
            </w:r>
            <w:r>
              <w:rPr>
                <w:rFonts w:ascii="Arial" w:hAnsi="Arial" w:cs="Arial"/>
              </w:rPr>
              <w:lastRenderedPageBreak/>
              <w:t xml:space="preserve">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lastRenderedPageBreak/>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w:t>
            </w:r>
            <w:r w:rsidRPr="006F5133">
              <w:rPr>
                <w:rFonts w:ascii="Arial" w:hAnsi="Arial" w:cs="Arial"/>
              </w:rPr>
              <w:lastRenderedPageBreak/>
              <w:t xml:space="preserve">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09" w:name="_DV_C3"/>
            <w:r>
              <w:rPr>
                <w:rFonts w:ascii="Arial" w:hAnsi="Arial" w:cs="Arial"/>
              </w:rPr>
              <w:t>:</w:t>
            </w:r>
            <w:bookmarkEnd w:id="109"/>
          </w:p>
          <w:p w14:paraId="4B6627C8" w14:textId="77777777" w:rsidR="006E7788" w:rsidRDefault="006E7788" w:rsidP="006772B6">
            <w:pPr>
              <w:pStyle w:val="BodyText"/>
              <w:ind w:left="741" w:hanging="709"/>
              <w:jc w:val="both"/>
              <w:rPr>
                <w:rFonts w:ascii="Arial" w:hAnsi="Arial" w:cs="Arial"/>
              </w:rPr>
            </w:pPr>
            <w:bookmarkStart w:id="110" w:name="_DV_C4"/>
            <w:r>
              <w:rPr>
                <w:rStyle w:val="DeltaViewInsertion"/>
                <w:rFonts w:ascii="Arial" w:hAnsi="Arial" w:cs="Arial"/>
                <w:color w:val="auto"/>
                <w:u w:val="none"/>
              </w:rPr>
              <w:t>(a)</w:t>
            </w:r>
            <w:r>
              <w:rPr>
                <w:rFonts w:ascii="Arial" w:hAnsi="Arial" w:cs="Arial"/>
              </w:rPr>
              <w:tab/>
            </w:r>
            <w:bookmarkStart w:id="111" w:name="_DV_M3"/>
            <w:bookmarkEnd w:id="110"/>
            <w:bookmarkEnd w:id="111"/>
            <w:r>
              <w:rPr>
                <w:rFonts w:ascii="Arial" w:hAnsi="Arial" w:cs="Arial"/>
              </w:rPr>
              <w:t>a shareholder of the User or any holding company of such shareholder</w:t>
            </w:r>
            <w:bookmarkStart w:id="112" w:name="_DV_C6"/>
            <w:r>
              <w:rPr>
                <w:rFonts w:ascii="Arial" w:hAnsi="Arial" w:cs="Arial"/>
                <w:strike/>
              </w:rPr>
              <w:t xml:space="preserve"> </w:t>
            </w:r>
            <w:r>
              <w:rPr>
                <w:rFonts w:ascii="Arial" w:hAnsi="Arial" w:cs="Arial"/>
              </w:rPr>
              <w:t>or</w:t>
            </w:r>
            <w:bookmarkEnd w:id="112"/>
          </w:p>
          <w:p w14:paraId="29110417" w14:textId="77777777" w:rsidR="006E7788" w:rsidRDefault="006E7788" w:rsidP="006772B6">
            <w:pPr>
              <w:pStyle w:val="BodyText"/>
              <w:ind w:left="741" w:hanging="709"/>
              <w:jc w:val="both"/>
              <w:rPr>
                <w:rFonts w:ascii="Arial" w:hAnsi="Arial" w:cs="Arial"/>
              </w:rPr>
            </w:pPr>
            <w:bookmarkStart w:id="113" w:name="_DV_C7"/>
            <w:r>
              <w:rPr>
                <w:rFonts w:ascii="Arial" w:hAnsi="Arial" w:cs="Arial"/>
              </w:rPr>
              <w:t>(b)</w:t>
            </w:r>
            <w:r>
              <w:rPr>
                <w:rFonts w:ascii="Arial" w:hAnsi="Arial" w:cs="Arial"/>
              </w:rPr>
              <w:tab/>
              <w:t xml:space="preserve">any subsidiary of any such </w:t>
            </w:r>
            <w:bookmarkEnd w:id="113"/>
            <w:r>
              <w:rPr>
                <w:rFonts w:ascii="Arial" w:hAnsi="Arial" w:cs="Arial"/>
              </w:rPr>
              <w:t>holding company</w:t>
            </w:r>
            <w:bookmarkStart w:id="114" w:name="_DV_C8"/>
            <w:r>
              <w:rPr>
                <w:rFonts w:ascii="Arial" w:hAnsi="Arial" w:cs="Arial"/>
              </w:rPr>
              <w:t>, but only where the subsidiary</w:t>
            </w:r>
            <w:bookmarkEnd w:id="114"/>
          </w:p>
          <w:p w14:paraId="0CD6B76E" w14:textId="77777777" w:rsidR="006E7788" w:rsidRDefault="006E7788" w:rsidP="006772B6">
            <w:pPr>
              <w:pStyle w:val="BodyText"/>
              <w:ind w:left="741" w:hanging="709"/>
              <w:jc w:val="both"/>
              <w:rPr>
                <w:rFonts w:ascii="Arial" w:hAnsi="Arial" w:cs="Arial"/>
              </w:rPr>
            </w:pPr>
            <w:bookmarkStart w:id="115"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15"/>
          </w:p>
          <w:p w14:paraId="2447BEF8" w14:textId="77777777" w:rsidR="006E7788" w:rsidRDefault="006E7788" w:rsidP="006772B6">
            <w:pPr>
              <w:pStyle w:val="BodyText"/>
              <w:ind w:left="741" w:hanging="709"/>
              <w:jc w:val="both"/>
              <w:rPr>
                <w:rFonts w:ascii="Arial" w:hAnsi="Arial" w:cs="Arial"/>
              </w:rPr>
            </w:pPr>
            <w:bookmarkStart w:id="116"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6"/>
          </w:p>
          <w:p w14:paraId="6F75F8EC" w14:textId="77777777" w:rsidR="006E7788" w:rsidRDefault="006E7788" w:rsidP="006772B6">
            <w:pPr>
              <w:pStyle w:val="BodyText"/>
              <w:ind w:left="741" w:hanging="709"/>
              <w:jc w:val="both"/>
              <w:rPr>
                <w:rFonts w:ascii="Arial" w:hAnsi="Arial" w:cs="Arial"/>
              </w:rPr>
            </w:pPr>
            <w:bookmarkStart w:id="117"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7"/>
          </w:p>
          <w:p w14:paraId="1BDB64DB" w14:textId="77777777" w:rsidR="006E7788" w:rsidRDefault="006E7788" w:rsidP="006E7788">
            <w:pPr>
              <w:pStyle w:val="BodyText"/>
              <w:jc w:val="both"/>
              <w:rPr>
                <w:rFonts w:ascii="Arial" w:hAnsi="Arial" w:cs="Arial"/>
              </w:rPr>
            </w:pPr>
            <w:bookmarkStart w:id="118" w:name="_DV_C13"/>
            <w:r>
              <w:rPr>
                <w:rFonts w:ascii="Arial" w:hAnsi="Arial" w:cs="Arial"/>
              </w:rPr>
              <w:t>(the expressions "holding company" and "subsidiary</w:t>
            </w:r>
            <w:bookmarkStart w:id="119" w:name="_DV_M5"/>
            <w:bookmarkEnd w:id="118"/>
            <w:bookmarkEnd w:id="119"/>
            <w:r>
              <w:rPr>
                <w:rFonts w:ascii="Arial" w:hAnsi="Arial" w:cs="Arial"/>
              </w:rPr>
              <w:t xml:space="preserve">" having the </w:t>
            </w:r>
            <w:bookmarkStart w:id="120" w:name="_DV_C15"/>
            <w:r>
              <w:rPr>
                <w:rFonts w:ascii="Arial" w:hAnsi="Arial" w:cs="Arial"/>
              </w:rPr>
              <w:t>respective meanings</w:t>
            </w:r>
            <w:bookmarkStart w:id="121" w:name="_DV_M6"/>
            <w:bookmarkEnd w:id="120"/>
            <w:bookmarkEnd w:id="121"/>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lastRenderedPageBreak/>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2" w:name="_DV_M4"/>
            <w:bookmarkEnd w:id="122"/>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lastRenderedPageBreak/>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lastRenderedPageBreak/>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393D63ED" w:rsidR="006E7788" w:rsidRPr="0019675B" w:rsidRDefault="006E7788" w:rsidP="006E7788">
            <w:pPr>
              <w:pStyle w:val="BodyText"/>
              <w:rPr>
                <w:rFonts w:ascii="Arial" w:hAnsi="Arial" w:cs="Arial"/>
                <w:b/>
                <w:bCs/>
              </w:rPr>
            </w:pPr>
            <w:bookmarkStart w:id="123" w:name="_BPDCI_136"/>
            <w:r w:rsidRPr="0019675B">
              <w:rPr>
                <w:rFonts w:ascii="Arial" w:hAnsi="Arial" w:cs="Arial"/>
                <w:b/>
                <w:bCs/>
              </w:rPr>
              <w:t>“Related Person”</w:t>
            </w:r>
            <w:bookmarkEnd w:id="123"/>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24"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4"/>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6775" w:type="dxa"/>
          </w:tcPr>
          <w:p w14:paraId="4C0C5E08" w14:textId="77777777" w:rsidR="006E7788" w:rsidRDefault="006E7788" w:rsidP="006E7788">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C61D2E">
        <w:trPr>
          <w:gridAfter w:val="1"/>
          <w:wAfter w:w="29" w:type="dxa"/>
          <w:trHeight w:val="336"/>
        </w:trPr>
        <w:tc>
          <w:tcPr>
            <w:tcW w:w="354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77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lastRenderedPageBreak/>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5" w:name="_BPDCD_138"/>
            <w:r>
              <w:rPr>
                <w:rFonts w:ascii="Arial" w:hAnsi="Arial" w:cs="Arial"/>
                <w:strike/>
                <w:snapToGrid w:val="0"/>
                <w:color w:val="FF0000"/>
              </w:rPr>
              <w:t>.</w:t>
            </w:r>
            <w:r>
              <w:rPr>
                <w:rFonts w:ascii="Arial" w:hAnsi="Arial" w:cs="Arial"/>
                <w:snapToGrid w:val="0"/>
                <w:color w:val="0000FF"/>
                <w:u w:val="double"/>
              </w:rPr>
              <w:t>;</w:t>
            </w:r>
            <w:bookmarkEnd w:id="125"/>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26" w:name="_BPDCD_140"/>
            <w:r w:rsidRPr="0019675B">
              <w:rPr>
                <w:rFonts w:ascii="Arial" w:hAnsi="Arial" w:cs="Arial"/>
                <w:snapToGrid w:val="0"/>
                <w:color w:val="0000FF"/>
              </w:rPr>
              <w:t>;</w:t>
            </w:r>
            <w:bookmarkEnd w:id="126"/>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7" w:name="_BPDCD_141"/>
            <w:r w:rsidRPr="0019675B">
              <w:rPr>
                <w:rFonts w:ascii="Arial" w:hAnsi="Arial" w:cs="Arial"/>
              </w:rPr>
              <w:t>;</w:t>
            </w:r>
            <w:bookmarkEnd w:id="127"/>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 xml:space="preserve">acceptance of </w:t>
            </w:r>
            <w:r w:rsidRPr="0019675B">
              <w:rPr>
                <w:rFonts w:ascii="Arial" w:hAnsi="Arial" w:cs="Arial"/>
                <w:lang w:val="en-US"/>
              </w:rPr>
              <w:lastRenderedPageBreak/>
              <w:t>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28" w:name="_BPDCD_142"/>
            <w:r w:rsidRPr="0019675B">
              <w:rPr>
                <w:rFonts w:ascii="Arial" w:hAnsi="Arial" w:cs="Arial"/>
                <w:lang w:val="en-US"/>
              </w:rPr>
              <w:t>;</w:t>
            </w:r>
            <w:bookmarkEnd w:id="128"/>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29" w:name="_BPDCD_143"/>
            <w:r w:rsidRPr="009D15BA">
              <w:rPr>
                <w:rFonts w:ascii="Arial" w:hAnsi="Arial" w:cs="Arial"/>
              </w:rPr>
              <w:t>;</w:t>
            </w:r>
            <w:bookmarkEnd w:id="129"/>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lastRenderedPageBreak/>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lastRenderedPageBreak/>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30" w:name="_BPDCD_144"/>
            <w:r w:rsidRPr="0019675B">
              <w:rPr>
                <w:rFonts w:ascii="Arial" w:hAnsi="Arial" w:cs="Arial"/>
              </w:rPr>
              <w:t>as</w:t>
            </w:r>
            <w:r w:rsidRPr="0019675B">
              <w:rPr>
                <w:rFonts w:ascii="Arial" w:hAnsi="Arial" w:cs="Arial"/>
                <w:color w:val="0000FF"/>
              </w:rPr>
              <w:t xml:space="preserve"> </w:t>
            </w:r>
            <w:bookmarkEnd w:id="130"/>
            <w:r w:rsidRPr="0019675B">
              <w:rPr>
                <w:rFonts w:ascii="Arial" w:hAnsi="Arial" w:cs="Arial"/>
              </w:rPr>
              <w:t>defined in Paragraph 8A.4.1.3</w:t>
            </w:r>
            <w:bookmarkStart w:id="131" w:name="_BPDCD_145"/>
            <w:r w:rsidRPr="0019675B">
              <w:rPr>
                <w:rFonts w:ascii="Arial" w:hAnsi="Arial" w:cs="Arial"/>
              </w:rPr>
              <w:t>;</w:t>
            </w:r>
            <w:bookmarkEnd w:id="131"/>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32" w:name="_BPDCD_146"/>
            <w:r w:rsidRPr="0019675B">
              <w:rPr>
                <w:rFonts w:ascii="Arial" w:hAnsi="Arial" w:cs="Arial"/>
              </w:rPr>
              <w:t>;</w:t>
            </w:r>
            <w:bookmarkEnd w:id="132"/>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3" w:name="_DV_C139"/>
            <w:r>
              <w:rPr>
                <w:rFonts w:ascii="Arial" w:hAnsi="Arial" w:cs="Arial"/>
              </w:rPr>
              <w:t>The higher of:</w:t>
            </w:r>
            <w:bookmarkEnd w:id="133"/>
          </w:p>
          <w:p w14:paraId="499D174C" w14:textId="77777777" w:rsidR="006E7788" w:rsidRDefault="006E7788" w:rsidP="006E7788">
            <w:pPr>
              <w:pStyle w:val="BodyText"/>
              <w:jc w:val="both"/>
              <w:rPr>
                <w:rFonts w:ascii="Arial" w:hAnsi="Arial" w:cs="Arial"/>
              </w:rPr>
            </w:pPr>
            <w:bookmarkStart w:id="134"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35" w:name="_DV_C141"/>
            <w:bookmarkEnd w:id="134"/>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35"/>
          </w:p>
          <w:p w14:paraId="7932BDA1" w14:textId="77777777" w:rsidR="006E7788" w:rsidRDefault="006E7788" w:rsidP="006E7788">
            <w:pPr>
              <w:pStyle w:val="BodyText"/>
              <w:jc w:val="both"/>
              <w:rPr>
                <w:rFonts w:ascii="Arial" w:hAnsi="Arial" w:cs="Arial"/>
              </w:rPr>
            </w:pPr>
            <w:bookmarkStart w:id="136" w:name="_DV_C142"/>
            <w:r>
              <w:rPr>
                <w:rFonts w:ascii="Arial" w:hAnsi="Arial" w:cs="Arial"/>
              </w:rPr>
              <w:t>A or B are then multiplied by:</w:t>
            </w:r>
            <w:bookmarkEnd w:id="136"/>
          </w:p>
          <w:p w14:paraId="2AA1CC9D" w14:textId="77777777" w:rsidR="006E7788" w:rsidRDefault="006E7788" w:rsidP="006E7788">
            <w:pPr>
              <w:pStyle w:val="BodyText"/>
              <w:jc w:val="both"/>
              <w:rPr>
                <w:rFonts w:ascii="Arial" w:hAnsi="Arial" w:cs="Arial"/>
              </w:rPr>
            </w:pPr>
            <w:bookmarkStart w:id="137" w:name="_DV_C143"/>
            <w:r>
              <w:rPr>
                <w:rFonts w:ascii="Arial" w:hAnsi="Arial" w:cs="Arial"/>
              </w:rPr>
              <w:t>the MW arrived at after deducting from the Transmission Entry Capacity for the Connection Site the Restricted MW Export Level;</w:t>
            </w:r>
            <w:bookmarkEnd w:id="137"/>
          </w:p>
        </w:tc>
      </w:tr>
      <w:tr w:rsidR="006E7788" w14:paraId="36499F13" w14:textId="77777777" w:rsidTr="00C61D2E">
        <w:trPr>
          <w:gridAfter w:val="1"/>
          <w:wAfter w:w="29" w:type="dxa"/>
        </w:trPr>
        <w:tc>
          <w:tcPr>
            <w:tcW w:w="3545" w:type="dxa"/>
            <w:shd w:val="clear" w:color="auto" w:fill="auto"/>
          </w:tcPr>
          <w:p w14:paraId="7D927752" w14:textId="575C4CA4" w:rsidR="006E7788" w:rsidRDefault="006E7788" w:rsidP="006E7788">
            <w:pPr>
              <w:spacing w:after="240"/>
              <w:rPr>
                <w:rFonts w:ascii="Arial" w:hAnsi="Arial" w:cs="Arial"/>
                <w:b/>
                <w:bCs/>
              </w:rPr>
            </w:pPr>
            <w:bookmarkStart w:id="138" w:name="_DV_C137"/>
            <w:r>
              <w:rPr>
                <w:rFonts w:ascii="Arial" w:hAnsi="Arial" w:cs="Arial"/>
                <w:b/>
                <w:bCs/>
              </w:rPr>
              <w:t>"Restricted Export Level Period"</w:t>
            </w:r>
            <w:bookmarkEnd w:id="138"/>
          </w:p>
        </w:tc>
        <w:tc>
          <w:tcPr>
            <w:tcW w:w="6775" w:type="dxa"/>
          </w:tcPr>
          <w:p w14:paraId="76F87FBE" w14:textId="77777777" w:rsidR="006E7788" w:rsidRDefault="006E7788" w:rsidP="006E7788">
            <w:pPr>
              <w:spacing w:after="240"/>
              <w:rPr>
                <w:rFonts w:ascii="Arial" w:hAnsi="Arial" w:cs="Arial"/>
              </w:rPr>
            </w:pPr>
            <w:bookmarkStart w:id="139" w:name="_DV_C138"/>
            <w:r>
              <w:rPr>
                <w:rFonts w:ascii="Arial" w:hAnsi="Arial" w:cs="Arial"/>
              </w:rPr>
              <w:t>as defined in Paragraph 4.2A.4(b)(ii);</w:t>
            </w:r>
            <w:bookmarkEnd w:id="139"/>
          </w:p>
        </w:tc>
      </w:tr>
      <w:tr w:rsidR="006E7788" w14:paraId="4F12EA54" w14:textId="77777777" w:rsidTr="00C61D2E">
        <w:trPr>
          <w:gridAfter w:val="1"/>
          <w:wAfter w:w="29" w:type="dxa"/>
        </w:trPr>
        <w:tc>
          <w:tcPr>
            <w:tcW w:w="3545" w:type="dxa"/>
            <w:shd w:val="clear" w:color="auto" w:fill="auto"/>
          </w:tcPr>
          <w:p w14:paraId="416869E7" w14:textId="627DE57F" w:rsidR="006E7788" w:rsidRDefault="006E7788" w:rsidP="006E7788">
            <w:pPr>
              <w:spacing w:after="240"/>
              <w:rPr>
                <w:rFonts w:ascii="Arial" w:hAnsi="Arial" w:cs="Arial"/>
                <w:b/>
                <w:bCs/>
              </w:rPr>
            </w:pPr>
            <w:bookmarkStart w:id="140" w:name="_DV_C144"/>
            <w:r>
              <w:rPr>
                <w:rFonts w:ascii="Arial" w:hAnsi="Arial" w:cs="Arial"/>
                <w:b/>
                <w:bCs/>
              </w:rPr>
              <w:t>"Restricted MW Export Level"</w:t>
            </w:r>
            <w:bookmarkEnd w:id="140"/>
          </w:p>
        </w:tc>
        <w:tc>
          <w:tcPr>
            <w:tcW w:w="6775" w:type="dxa"/>
          </w:tcPr>
          <w:p w14:paraId="5DB3A021" w14:textId="77777777" w:rsidR="006E7788" w:rsidRDefault="006E7788" w:rsidP="006E7788">
            <w:pPr>
              <w:spacing w:after="240"/>
              <w:rPr>
                <w:rFonts w:ascii="Arial" w:hAnsi="Arial" w:cs="Arial"/>
              </w:rPr>
            </w:pPr>
            <w:bookmarkStart w:id="141" w:name="_DV_C145"/>
            <w:r>
              <w:rPr>
                <w:rFonts w:ascii="Arial" w:hAnsi="Arial" w:cs="Arial"/>
              </w:rPr>
              <w:t>as defined in Paragraph 4.2A.2.1(c)(i);</w:t>
            </w:r>
            <w:bookmarkEnd w:id="141"/>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42" w:name="_DV_C146"/>
            <w:r>
              <w:rPr>
                <w:rFonts w:ascii="Arial" w:hAnsi="Arial" w:cs="Arial"/>
                <w:b/>
                <w:bCs/>
                <w:color w:val="000000"/>
                <w:w w:val="0"/>
              </w:rPr>
              <w:t>"Restrictions on Availability"</w:t>
            </w:r>
          </w:p>
          <w:bookmarkEnd w:id="142"/>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43"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3"/>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lastRenderedPageBreak/>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1DAE7C5D"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permStart w:id="47528513" w:edGrp="everyone"/>
            <w:del w:id="144" w:author="Author">
              <w:r w:rsidDel="00E9759C">
                <w:rPr>
                  <w:rFonts w:ascii="Arial" w:hAnsi="Arial" w:cs="Arial"/>
                  <w:b/>
                </w:rPr>
                <w:delText>Electricity Arbitration Association</w:delText>
              </w:r>
            </w:del>
            <w:permEnd w:id="47528513"/>
            <w:ins w:id="145" w:author="Author">
              <w:r w:rsidR="00E9759C" w:rsidRPr="00E9759C">
                <w:rPr>
                  <w:rFonts w:ascii="Arial" w:hAnsi="Arial" w:cs="Arial"/>
                  <w:b/>
                </w:rPr>
                <w:t xml:space="preserve"> London Court of International Arbitration</w:t>
              </w:r>
              <w:r w:rsidR="00E9759C">
                <w:rPr>
                  <w:rFonts w:ascii="Arial" w:hAnsi="Arial" w:cs="Arial"/>
                  <w:b/>
                </w:rPr>
                <w:t xml:space="preserve"> </w:t>
              </w:r>
            </w:ins>
            <w:del w:id="146" w:author="Author">
              <w:r w:rsidDel="00E9759C">
                <w:rPr>
                  <w:rFonts w:ascii="Arial" w:hAnsi="Arial" w:cs="Arial"/>
                </w:rPr>
                <w:delText xml:space="preserve"> </w:delText>
              </w:r>
            </w:del>
            <w:r>
              <w:rPr>
                <w:rFonts w:ascii="Arial" w:hAnsi="Arial" w:cs="Arial"/>
              </w:rPr>
              <w:t>who shall act as an expert and whose decision shall be final and binding on the parties; or</w:t>
            </w:r>
          </w:p>
          <w:p w14:paraId="4DDAC794" w14:textId="67B2F359"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del w:id="147" w:author="Author">
              <w:r w:rsidDel="00E9759C">
                <w:rPr>
                  <w:rFonts w:ascii="Arial" w:hAnsi="Arial" w:cs="Arial"/>
                  <w:b/>
                </w:rPr>
                <w:delText>Electricity Arbitration Association</w:delText>
              </w:r>
              <w:r w:rsidDel="00E9759C">
                <w:rPr>
                  <w:rFonts w:ascii="Arial" w:hAnsi="Arial" w:cs="Arial"/>
                </w:rPr>
                <w:delText xml:space="preserve"> </w:delText>
              </w:r>
            </w:del>
            <w:ins w:id="148" w:author="Author">
              <w:r w:rsidR="00E9759C" w:rsidRPr="00E9759C">
                <w:rPr>
                  <w:rFonts w:ascii="Arial" w:hAnsi="Arial" w:cs="Arial"/>
                  <w:b/>
                </w:rPr>
                <w:t>London Court of International Arbitration</w:t>
              </w:r>
              <w:r w:rsidR="00E9759C">
                <w:rPr>
                  <w:rFonts w:ascii="Arial" w:hAnsi="Arial" w:cs="Arial"/>
                  <w:b/>
                </w:rPr>
                <w:t xml:space="preserve"> </w:t>
              </w:r>
            </w:ins>
            <w:r>
              <w:rPr>
                <w:rFonts w:ascii="Arial" w:hAnsi="Arial" w:cs="Arial"/>
              </w:rPr>
              <w:t>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49" w:name="_BPDCD_147"/>
            <w:r w:rsidRPr="0019675B">
              <w:rPr>
                <w:rFonts w:ascii="Arial" w:hAnsi="Arial" w:cs="Arial"/>
              </w:rPr>
              <w:t>;</w:t>
            </w:r>
            <w:bookmarkEnd w:id="149"/>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50" w:name="_BPDCD_148"/>
            <w:r w:rsidRPr="0019675B">
              <w:rPr>
                <w:rFonts w:ascii="Arial" w:hAnsi="Arial" w:cs="Arial"/>
              </w:rPr>
              <w:t>;</w:t>
            </w:r>
            <w:bookmarkEnd w:id="150"/>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xml:space="preserve">) to be responsible for the co-ordination of Safety Precautions (as defined in the Grid Code) at each Connection Point when work and/or testing is to be carried out </w:t>
            </w:r>
            <w:r w:rsidRPr="0072062B">
              <w:rPr>
                <w:rFonts w:ascii="Arial" w:hAnsi="Arial" w:cs="Arial"/>
              </w:rPr>
              <w:lastRenderedPageBreak/>
              <w:t>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lastRenderedPageBreak/>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686856A2" w:rsidR="006E7788" w:rsidRDefault="006E7788" w:rsidP="006E7788">
            <w:pPr>
              <w:pStyle w:val="BodyText"/>
              <w:rPr>
                <w:rFonts w:ascii="Arial" w:hAnsi="Arial" w:cs="Arial"/>
                <w:b/>
                <w:bCs/>
                <w:color w:val="000000"/>
                <w:w w:val="0"/>
              </w:rPr>
            </w:pPr>
            <w:bookmarkStart w:id="151" w:name="_DV_C148"/>
            <w:r>
              <w:rPr>
                <w:rFonts w:ascii="Arial" w:hAnsi="Arial" w:cs="Arial"/>
                <w:b/>
                <w:bCs/>
              </w:rPr>
              <w:lastRenderedPageBreak/>
              <w:t>"Security Requirement"</w:t>
            </w:r>
            <w:bookmarkEnd w:id="151"/>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52" w:name="_BPDCD_150"/>
            <w:r w:rsidRPr="0019675B">
              <w:rPr>
                <w:rFonts w:ascii="Arial Bold" w:hAnsi="Arial Bold" w:cs="Arial"/>
                <w:b/>
                <w:bCs/>
              </w:rPr>
              <w:t>The Company</w:t>
            </w:r>
            <w:r w:rsidRPr="0019675B">
              <w:rPr>
                <w:rFonts w:ascii="Arial Bold" w:hAnsi="Arial Bold" w:cs="Arial"/>
              </w:rPr>
              <w:t xml:space="preserve"> </w:t>
            </w:r>
            <w:bookmarkEnd w:id="152"/>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lastRenderedPageBreak/>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53" w:name="_BPDCD_151"/>
            <w:r w:rsidRPr="0019675B">
              <w:rPr>
                <w:rFonts w:ascii="Arial" w:hAnsi="Arial" w:cs="Arial"/>
              </w:rPr>
              <w:t>;</w:t>
            </w:r>
            <w:bookmarkEnd w:id="153"/>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lastRenderedPageBreak/>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lastRenderedPageBreak/>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 xml:space="preserve">Backstop </w:t>
            </w:r>
            <w:r w:rsidRPr="00642115">
              <w:rPr>
                <w:rFonts w:ascii="Arial" w:hAnsi="Arial" w:cs="Arial"/>
                <w:b/>
              </w:rPr>
              <w:lastRenderedPageBreak/>
              <w:t>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54" w:name="_BPDCD_152"/>
            <w:r w:rsidRPr="0019675B">
              <w:rPr>
                <w:rFonts w:ascii="Arial" w:hAnsi="Arial" w:cs="Arial"/>
                <w:color w:val="0000FF"/>
              </w:rPr>
              <w:t>;</w:t>
            </w:r>
            <w:bookmarkEnd w:id="154"/>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lastRenderedPageBreak/>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55" w:name="_BPDCD_153"/>
            <w:r w:rsidRPr="0019675B">
              <w:rPr>
                <w:rFonts w:ascii="Arial" w:hAnsi="Arial" w:cs="Arial"/>
              </w:rPr>
              <w:t xml:space="preserve">does not fall within the scope of </w:t>
            </w:r>
            <w:bookmarkEnd w:id="15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5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5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w:t>
            </w:r>
            <w:r>
              <w:rPr>
                <w:rFonts w:ascii="Arial" w:hAnsi="Arial" w:cs="Arial"/>
                <w:b/>
                <w:bCs/>
              </w:rPr>
              <w:lastRenderedPageBreak/>
              <w:t>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lastRenderedPageBreak/>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5DA8917" w:rsidR="006E7788" w:rsidRPr="0019675B" w:rsidRDefault="006E7788" w:rsidP="006E7788">
            <w:pPr>
              <w:pStyle w:val="BodyText"/>
              <w:rPr>
                <w:rFonts w:ascii="Arial" w:hAnsi="Arial" w:cs="Arial"/>
                <w:b/>
                <w:bCs/>
                <w:w w:val="0"/>
              </w:rPr>
            </w:pPr>
            <w:bookmarkStart w:id="157" w:name="_BPDCI_155"/>
            <w:bookmarkStart w:id="158" w:name="_DV_C150"/>
            <w:r w:rsidRPr="0019675B">
              <w:rPr>
                <w:rFonts w:ascii="Arial" w:hAnsi="Arial" w:cs="Arial"/>
                <w:b/>
                <w:bCs/>
                <w:lang w:val="en-US"/>
              </w:rPr>
              <w:t>"STC"</w:t>
            </w:r>
            <w:bookmarkEnd w:id="157"/>
            <w:bookmarkEnd w:id="158"/>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59" w:name="_BPDCI_156"/>
            <w:r w:rsidRPr="0019675B">
              <w:rPr>
                <w:rFonts w:ascii="Arial" w:hAnsi="Arial" w:cs="Arial"/>
              </w:rPr>
              <w:t xml:space="preserve">the </w:t>
            </w:r>
            <w:bookmarkStart w:id="160" w:name="_BPDCI_157"/>
            <w:bookmarkEnd w:id="159"/>
            <w:r w:rsidRPr="0019675B">
              <w:rPr>
                <w:rFonts w:ascii="Arial" w:hAnsi="Arial" w:cs="Arial"/>
                <w:b/>
                <w:bCs/>
                <w:lang w:val="en-US"/>
              </w:rPr>
              <w:t>System Operator - Transmission Owner Code</w:t>
            </w:r>
            <w:bookmarkEnd w:id="160"/>
            <w:r w:rsidRPr="0019675B">
              <w:rPr>
                <w:rFonts w:ascii="Arial" w:hAnsi="Arial" w:cs="Arial"/>
                <w:b/>
                <w:bCs/>
                <w:lang w:val="en-US"/>
              </w:rPr>
              <w:t xml:space="preserve"> </w:t>
            </w:r>
            <w:bookmarkStart w:id="161"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61"/>
          </w:p>
        </w:tc>
      </w:tr>
      <w:tr w:rsidR="00F17F42" w14:paraId="770B2397" w14:textId="77777777" w:rsidTr="00C61D2E">
        <w:trPr>
          <w:gridAfter w:val="1"/>
          <w:wAfter w:w="29" w:type="dxa"/>
        </w:trPr>
        <w:tc>
          <w:tcPr>
            <w:tcW w:w="354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677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62" w:name="_BPDCD_159"/>
            <w:r w:rsidRPr="0019675B">
              <w:rPr>
                <w:rFonts w:ascii="Arial" w:hAnsi="Arial" w:cs="Arial"/>
                <w:color w:val="0000FF"/>
              </w:rPr>
              <w:t>;</w:t>
            </w:r>
            <w:bookmarkEnd w:id="162"/>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63" w:name="_BPDCD_160"/>
            <w:r w:rsidRPr="0019675B">
              <w:rPr>
                <w:rFonts w:ascii="Arial" w:hAnsi="Arial" w:cs="Arial"/>
              </w:rPr>
              <w:t>;</w:t>
            </w:r>
            <w:bookmarkEnd w:id="163"/>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64" w:name="_BPDCD_161"/>
            <w:r w:rsidRPr="00530856">
              <w:rPr>
                <w:rFonts w:ascii="Arial" w:hAnsi="Arial" w:cs="Arial"/>
              </w:rPr>
              <w:t>;</w:t>
            </w:r>
            <w:bookmarkEnd w:id="164"/>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65" w:name="_BPDCD_162"/>
            <w:r w:rsidRPr="00530856">
              <w:rPr>
                <w:rFonts w:ascii="Arial" w:hAnsi="Arial" w:cs="Arial"/>
              </w:rPr>
              <w:t>;</w:t>
            </w:r>
            <w:bookmarkEnd w:id="165"/>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66" w:name="_BPDCD_163"/>
            <w:r w:rsidRPr="00530856">
              <w:rPr>
                <w:rFonts w:ascii="Arial" w:hAnsi="Arial" w:cs="Arial"/>
              </w:rPr>
              <w:t>;</w:t>
            </w:r>
            <w:bookmarkEnd w:id="166"/>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67" w:name="_BPDCD_164"/>
            <w:r w:rsidRPr="00530856">
              <w:rPr>
                <w:rFonts w:ascii="Arial" w:hAnsi="Arial" w:cs="Arial"/>
                <w:color w:val="0000FF"/>
              </w:rPr>
              <w:t>;</w:t>
            </w:r>
            <w:bookmarkEnd w:id="167"/>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lastRenderedPageBreak/>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8" w:name="_BPDCD_165"/>
            <w:r w:rsidRPr="00530856">
              <w:rPr>
                <w:rFonts w:ascii="Arial" w:hAnsi="Arial" w:cs="Arial"/>
                <w:color w:val="0000FF"/>
              </w:rPr>
              <w:t>;</w:t>
            </w:r>
            <w:bookmarkEnd w:id="168"/>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9" w:name="_BPDCD_166"/>
            <w:r w:rsidRPr="00530856">
              <w:rPr>
                <w:rFonts w:ascii="Arial" w:hAnsi="Arial" w:cs="Arial"/>
              </w:rPr>
              <w:t>;</w:t>
            </w:r>
            <w:bookmarkEnd w:id="169"/>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lastRenderedPageBreak/>
              <w:t>"System Ancillary Services"</w:t>
            </w:r>
          </w:p>
        </w:tc>
        <w:tc>
          <w:tcPr>
            <w:tcW w:w="677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“System Restoration</w:t>
            </w:r>
            <w:r w:rsidR="00143949">
              <w:rPr>
                <w:rFonts w:ascii="Arial" w:hAnsi="Arial" w:cs="Arial"/>
                <w:b/>
                <w:bCs/>
              </w:rPr>
              <w:t xml:space="preserve"> </w:t>
            </w:r>
            <w:r w:rsidR="00B952E2">
              <w:rPr>
                <w:rFonts w:ascii="Arial" w:hAnsi="Arial" w:cs="Arial"/>
                <w:b/>
                <w:bCs/>
              </w:rPr>
              <w:t>:</w:t>
            </w:r>
          </w:p>
        </w:tc>
        <w:tc>
          <w:tcPr>
            <w:tcW w:w="677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61173FF" w:rsidR="006E7788" w:rsidRDefault="006E7788" w:rsidP="006E7788">
            <w:pPr>
              <w:pStyle w:val="BodyText"/>
              <w:rPr>
                <w:rFonts w:ascii="Arial" w:hAnsi="Arial" w:cs="Arial"/>
                <w:b/>
                <w:bCs/>
                <w:w w:val="0"/>
              </w:rPr>
            </w:pPr>
            <w:bookmarkStart w:id="170" w:name="_DV_C152"/>
            <w:r>
              <w:rPr>
                <w:rStyle w:val="DeltaViewInsertion"/>
                <w:rFonts w:ascii="Arial" w:hAnsi="Arial" w:cs="Arial"/>
                <w:b/>
                <w:bCs/>
                <w:color w:val="auto"/>
                <w:w w:val="0"/>
                <w:u w:val="none"/>
              </w:rPr>
              <w:t>"System to Generator Operational Intertripping Scheme"</w:t>
            </w:r>
            <w:bookmarkEnd w:id="170"/>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71" w:name="_BPDCD_168"/>
            <w:r w:rsidRPr="00530856">
              <w:rPr>
                <w:rFonts w:ascii="Arial" w:hAnsi="Arial" w:cs="Arial"/>
                <w:lang w:val="en-US"/>
              </w:rPr>
              <w:t>;</w:t>
            </w:r>
            <w:bookmarkEnd w:id="171"/>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72" w:name="_BPDCD_170"/>
            <w:r w:rsidRPr="00530856">
              <w:rPr>
                <w:rFonts w:ascii="Arial" w:hAnsi="Arial" w:cs="Arial"/>
              </w:rPr>
              <w:t>;</w:t>
            </w:r>
            <w:bookmarkEnd w:id="172"/>
          </w:p>
        </w:tc>
      </w:tr>
      <w:tr w:rsidR="006E7788" w14:paraId="2AE992EA" w14:textId="77777777" w:rsidTr="00C61D2E">
        <w:trPr>
          <w:gridAfter w:val="1"/>
          <w:wAfter w:w="29" w:type="dxa"/>
        </w:trPr>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173" w:name="_BPDCD_171"/>
            <w:r w:rsidRPr="00530856">
              <w:rPr>
                <w:rFonts w:ascii="Arial" w:hAnsi="Arial" w:cs="Arial"/>
                <w:color w:val="0000FF"/>
              </w:rPr>
              <w:t>;</w:t>
            </w:r>
            <w:bookmarkEnd w:id="173"/>
          </w:p>
          <w:p w14:paraId="16D600CE" w14:textId="35B23B69" w:rsidR="00A53129" w:rsidRDefault="00A53129" w:rsidP="006E7788">
            <w:pPr>
              <w:pStyle w:val="BodyText"/>
              <w:jc w:val="both"/>
              <w:rPr>
                <w:rFonts w:ascii="Arial" w:hAnsi="Arial" w:cs="Arial"/>
              </w:rPr>
            </w:pPr>
          </w:p>
        </w:tc>
      </w:tr>
      <w:tr w:rsidR="006E7788" w14:paraId="195E18CA" w14:textId="77777777" w:rsidTr="00C61D2E">
        <w:trPr>
          <w:gridAfter w:val="1"/>
          <w:wAfter w:w="29" w:type="dxa"/>
        </w:trPr>
        <w:tc>
          <w:tcPr>
            <w:tcW w:w="354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74" w:name="_BPDCD_172"/>
            <w:r w:rsidRPr="00530856">
              <w:rPr>
                <w:rFonts w:ascii="Arial" w:hAnsi="Arial" w:cs="Arial"/>
                <w:szCs w:val="22"/>
              </w:rPr>
              <w:t>;</w:t>
            </w:r>
            <w:bookmarkEnd w:id="174"/>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75" w:name="_BPDCD_173"/>
            <w:r w:rsidRPr="00530856">
              <w:rPr>
                <w:rFonts w:ascii="Arial" w:hAnsi="Arial" w:cs="Arial"/>
                <w:szCs w:val="22"/>
                <w:lang w:val="en-US"/>
              </w:rPr>
              <w:t>;</w:t>
            </w:r>
            <w:bookmarkEnd w:id="175"/>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76" w:name="_BPDCD_174"/>
            <w:r w:rsidRPr="00530856">
              <w:rPr>
                <w:rFonts w:ascii="Arial" w:hAnsi="Arial" w:cs="Arial"/>
                <w:szCs w:val="22"/>
                <w:lang w:val="en-US"/>
              </w:rPr>
              <w:t>;</w:t>
            </w:r>
            <w:bookmarkEnd w:id="176"/>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7" w:name="_BPDCD_175"/>
            <w:r w:rsidRPr="00530856">
              <w:rPr>
                <w:rFonts w:ascii="Arial" w:hAnsi="Arial" w:cs="Arial"/>
                <w:szCs w:val="22"/>
                <w:lang w:val="en-US"/>
              </w:rPr>
              <w:t>;</w:t>
            </w:r>
            <w:bookmarkEnd w:id="177"/>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8" w:name="_BPDCD_176"/>
            <w:r w:rsidRPr="00530856">
              <w:rPr>
                <w:rFonts w:ascii="Arial" w:hAnsi="Arial" w:cs="Arial"/>
                <w:szCs w:val="22"/>
                <w:lang w:val="en-US"/>
              </w:rPr>
              <w:t>;</w:t>
            </w:r>
            <w:bookmarkEnd w:id="178"/>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79" w:name="_BPDCD_177"/>
            <w:r w:rsidRPr="00530856">
              <w:rPr>
                <w:rFonts w:ascii="Arial" w:hAnsi="Arial" w:cs="Arial"/>
                <w:szCs w:val="22"/>
                <w:lang w:val="en-US"/>
              </w:rPr>
              <w:t>;</w:t>
            </w:r>
            <w:bookmarkEnd w:id="179"/>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80" w:name="_BPDCD_178"/>
            <w:r w:rsidRPr="00E236F2">
              <w:rPr>
                <w:rFonts w:ascii="Arial" w:hAnsi="Arial" w:cs="Arial"/>
                <w:szCs w:val="22"/>
                <w:lang w:val="en-US"/>
              </w:rPr>
              <w:t>;</w:t>
            </w:r>
            <w:bookmarkEnd w:id="180"/>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81" w:name="_BPDCD_179"/>
            <w:r w:rsidRPr="00E236F2">
              <w:rPr>
                <w:rFonts w:ascii="Arial" w:hAnsi="Arial" w:cs="Arial"/>
                <w:szCs w:val="22"/>
                <w:lang w:val="en-US"/>
              </w:rPr>
              <w:t>;</w:t>
            </w:r>
            <w:bookmarkEnd w:id="181"/>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82" w:name="_BPDCD_180"/>
            <w:r w:rsidRPr="00E236F2">
              <w:rPr>
                <w:rFonts w:ascii="Arial" w:hAnsi="Arial" w:cs="Arial"/>
                <w:szCs w:val="22"/>
                <w:lang w:val="en-US"/>
              </w:rPr>
              <w:t>;</w:t>
            </w:r>
            <w:bookmarkEnd w:id="182"/>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83" w:name="_BPDCD_181"/>
            <w:r w:rsidRPr="00E236F2">
              <w:rPr>
                <w:rFonts w:ascii="Arial" w:hAnsi="Arial" w:cs="Arial"/>
                <w:color w:val="0000FF"/>
                <w:szCs w:val="22"/>
                <w:lang w:val="en-US"/>
              </w:rPr>
              <w:t>;</w:t>
            </w:r>
            <w:bookmarkEnd w:id="183"/>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84" w:name="_BPDCD_182"/>
            <w:r w:rsidRPr="00E236F2">
              <w:rPr>
                <w:rFonts w:ascii="Arial" w:hAnsi="Arial" w:cs="Arial"/>
                <w:szCs w:val="22"/>
                <w:lang w:val="en-US"/>
              </w:rPr>
              <w:t>;</w:t>
            </w:r>
            <w:bookmarkEnd w:id="184"/>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85" w:name="_BPDCD_183"/>
            <w:r w:rsidRPr="00E236F2">
              <w:rPr>
                <w:rFonts w:ascii="Arial" w:hAnsi="Arial" w:cs="Arial"/>
                <w:szCs w:val="22"/>
                <w:lang w:val="en-US"/>
              </w:rPr>
              <w:t>;</w:t>
            </w:r>
            <w:bookmarkEnd w:id="185"/>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 xml:space="preserve">Bilateral Connection </w:t>
            </w:r>
            <w:r>
              <w:rPr>
                <w:rFonts w:ascii="Arial" w:hAnsi="Arial" w:cs="Arial"/>
                <w:b/>
              </w:rPr>
              <w:lastRenderedPageBreak/>
              <w:t>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lastRenderedPageBreak/>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86" w:name="_BPDCD_184"/>
            <w:r w:rsidRPr="00E236F2">
              <w:rPr>
                <w:rFonts w:ascii="Arial" w:hAnsi="Arial" w:cs="Arial"/>
              </w:rPr>
              <w:t>;</w:t>
            </w:r>
            <w:bookmarkEnd w:id="186"/>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74BB3E87" w:rsidR="006E7788" w:rsidRPr="00530856" w:rsidRDefault="006E7788" w:rsidP="006E7788">
            <w:pPr>
              <w:spacing w:after="240"/>
              <w:rPr>
                <w:rFonts w:ascii="Arial" w:hAnsi="Arial" w:cs="Arial"/>
                <w:b/>
                <w:bCs/>
              </w:rPr>
            </w:pPr>
            <w:bookmarkStart w:id="187" w:name="_BPDCI_185"/>
            <w:r w:rsidRPr="00530856">
              <w:rPr>
                <w:rFonts w:ascii="Arial" w:hAnsi="Arial" w:cs="Arial"/>
                <w:b/>
                <w:bCs/>
              </w:rPr>
              <w:t>"The Company Prescribed Level"</w:t>
            </w:r>
            <w:bookmarkEnd w:id="187"/>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88" w:name="_BPDCI_186"/>
            <w:r w:rsidRPr="00530856">
              <w:rPr>
                <w:rFonts w:ascii="Arial" w:hAnsi="Arial" w:cs="Arial"/>
              </w:rPr>
              <w:t xml:space="preserve">the forecast value of the regulatory asset value of </w:t>
            </w:r>
            <w:bookmarkStart w:id="189" w:name="_BPDCI_187"/>
            <w:bookmarkEnd w:id="188"/>
            <w:r>
              <w:rPr>
                <w:rFonts w:ascii="Arial" w:hAnsi="Arial" w:cs="Arial"/>
                <w:b/>
                <w:bCs/>
              </w:rPr>
              <w:t>NGET</w:t>
            </w:r>
            <w:r w:rsidRPr="00530856">
              <w:rPr>
                <w:rFonts w:ascii="Arial" w:hAnsi="Arial" w:cs="Arial"/>
              </w:rPr>
              <w:t xml:space="preserve"> </w:t>
            </w:r>
            <w:bookmarkStart w:id="190" w:name="_BPDCI_188"/>
            <w:bookmarkEnd w:id="18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191" w:name="_BPDCI_189"/>
            <w:bookmarkEnd w:id="190"/>
            <w:r w:rsidRPr="00530856">
              <w:rPr>
                <w:rFonts w:ascii="Arial" w:hAnsi="Arial" w:cs="Arial"/>
              </w:rPr>
              <w:t xml:space="preserve">The Company </w:t>
            </w:r>
            <w:bookmarkStart w:id="192" w:name="_BPDCI_190"/>
            <w:bookmarkEnd w:id="191"/>
            <w:r w:rsidRPr="00530856">
              <w:rPr>
                <w:rFonts w:ascii="Arial" w:hAnsi="Arial" w:cs="Arial"/>
              </w:rPr>
              <w:t xml:space="preserve">– Transmission Owner Final Proposals" such values to be published on </w:t>
            </w:r>
            <w:bookmarkStart w:id="193" w:name="_BPDCI_191"/>
            <w:bookmarkEnd w:id="19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94" w:name="_BPDCI_192"/>
            <w:bookmarkEnd w:id="19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94"/>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lastRenderedPageBreak/>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lastRenderedPageBreak/>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w:t>
            </w:r>
            <w:r>
              <w:rPr>
                <w:rFonts w:ascii="Arial" w:hAnsi="Arial" w:cs="Arial"/>
              </w:rPr>
              <w:lastRenderedPageBreak/>
              <w:t xml:space="preserve">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lastRenderedPageBreak/>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677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lastRenderedPageBreak/>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lastRenderedPageBreak/>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95" w:name="_BPDCD_198"/>
            <w:r w:rsidRPr="00530856">
              <w:rPr>
                <w:rFonts w:ascii="Arial Bold" w:hAnsi="Arial Bold" w:cs="Arial"/>
                <w:b/>
                <w:bCs/>
              </w:rPr>
              <w:t xml:space="preserve">The Company </w:t>
            </w:r>
            <w:bookmarkEnd w:id="195"/>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 xml:space="preserve">loads which have characteristics which are significantly different from those of the normal range of domestic, commercial and </w:t>
            </w:r>
            <w:r>
              <w:rPr>
                <w:rFonts w:ascii="Arial" w:hAnsi="Arial" w:cs="Arial"/>
              </w:rPr>
              <w:lastRenderedPageBreak/>
              <w:t>industrial loads (including loads which vary considerably in duration or magnitude)</w:t>
            </w:r>
            <w:bookmarkStart w:id="196" w:name="_BPDCD_199"/>
            <w:r w:rsidRPr="00530856">
              <w:rPr>
                <w:rFonts w:ascii="Arial" w:hAnsi="Arial" w:cs="Arial"/>
                <w:color w:val="0000FF"/>
              </w:rPr>
              <w:t>;</w:t>
            </w:r>
            <w:r>
              <w:rPr>
                <w:rFonts w:ascii="Arial" w:hAnsi="Arial" w:cs="Arial"/>
                <w:color w:val="0000FF"/>
                <w:u w:val="double"/>
              </w:rPr>
              <w:t xml:space="preserve"> </w:t>
            </w:r>
            <w:bookmarkEnd w:id="196"/>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lastRenderedPageBreak/>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ofthe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7" w:name="_BPDCD_200"/>
            <w:r w:rsidRPr="00530856">
              <w:rPr>
                <w:rFonts w:ascii="Arial" w:hAnsi="Arial" w:cs="Arial"/>
              </w:rPr>
              <w:t>14</w:t>
            </w:r>
            <w:bookmarkEnd w:id="197"/>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lastRenderedPageBreak/>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8" w:name="_BPDCD_201"/>
            <w:r w:rsidRPr="007454CC">
              <w:rPr>
                <w:rFonts w:ascii="Arial Bold" w:hAnsi="Arial Bold" w:cs="Arial"/>
                <w:b/>
                <w:bCs/>
              </w:rPr>
              <w:t>The Company</w:t>
            </w:r>
            <w:r w:rsidRPr="007454CC">
              <w:rPr>
                <w:rFonts w:ascii="Arial" w:hAnsi="Arial" w:cs="Arial"/>
              </w:rPr>
              <w:t xml:space="preserve"> </w:t>
            </w:r>
            <w:bookmarkEnd w:id="198"/>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w:t>
            </w:r>
            <w:r w:rsidRPr="006E0BC8">
              <w:rPr>
                <w:rFonts w:ascii="Arial" w:hAnsi="Arial" w:cs="Arial"/>
                <w:szCs w:val="22"/>
              </w:rPr>
              <w:lastRenderedPageBreak/>
              <w:t xml:space="preserve">(or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9" w:name="_BPDCD_202"/>
            <w:r w:rsidRPr="00E236F2">
              <w:rPr>
                <w:rFonts w:ascii="Arial" w:hAnsi="Arial" w:cs="Arial"/>
              </w:rPr>
              <w:t>;</w:t>
            </w:r>
            <w:bookmarkEnd w:id="199"/>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00" w:name="_BPDCD_203"/>
            <w:r w:rsidRPr="00E236F2">
              <w:rPr>
                <w:rFonts w:ascii="Arial" w:hAnsi="Arial" w:cs="Arial"/>
              </w:rPr>
              <w:t>;</w:t>
            </w:r>
            <w:bookmarkEnd w:id="200"/>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01" w:name="_BPDCD_204"/>
            <w:r w:rsidRPr="00530856">
              <w:rPr>
                <w:rFonts w:ascii="Arial" w:hAnsi="Arial" w:cs="Arial"/>
              </w:rPr>
              <w:t>;</w:t>
            </w:r>
            <w:bookmarkEnd w:id="201"/>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lastRenderedPageBreak/>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7A65420E" w:rsidR="006E7788" w:rsidRDefault="006E7788" w:rsidP="006E7788">
            <w:pPr>
              <w:pStyle w:val="BodyText"/>
              <w:rPr>
                <w:rFonts w:ascii="Arial" w:hAnsi="Arial" w:cs="Arial"/>
                <w:b/>
                <w:bCs/>
                <w:lang w:val="en-US"/>
              </w:rPr>
            </w:pPr>
            <w:bookmarkStart w:id="202"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02"/>
          </w:p>
        </w:tc>
        <w:tc>
          <w:tcPr>
            <w:tcW w:w="6775" w:type="dxa"/>
          </w:tcPr>
          <w:p w14:paraId="5A549174" w14:textId="6169EC87" w:rsidR="006E7788" w:rsidRDefault="006E7788" w:rsidP="006E7788">
            <w:pPr>
              <w:pStyle w:val="BodyText"/>
              <w:jc w:val="both"/>
              <w:rPr>
                <w:rFonts w:ascii="Arial" w:hAnsi="Arial" w:cs="Arial"/>
              </w:rPr>
            </w:pPr>
            <w:bookmarkStart w:id="203" w:name="_BPDCD_206"/>
            <w:bookmarkStart w:id="204" w:name="_DV_C29"/>
            <w:r w:rsidRPr="00530856">
              <w:rPr>
                <w:rStyle w:val="DeltaViewInsertion"/>
                <w:rFonts w:ascii="Arial" w:hAnsi="Arial" w:cs="Arial"/>
                <w:color w:val="auto"/>
                <w:u w:val="none"/>
              </w:rPr>
              <w:t xml:space="preserve">as </w:t>
            </w:r>
            <w:bookmarkEnd w:id="203"/>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04"/>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05" w:name="_BPDCD_207"/>
            <w:r w:rsidRPr="00530856">
              <w:rPr>
                <w:rStyle w:val="DeltaViewInsertion"/>
                <w:rFonts w:ascii="Arial" w:hAnsi="Arial" w:cs="Arial"/>
                <w:b/>
                <w:bCs/>
                <w:color w:val="auto"/>
                <w:u w:val="none"/>
              </w:rPr>
              <w:t xml:space="preserve">Workgroup </w:t>
            </w:r>
            <w:bookmarkStart w:id="206" w:name="_DV_M8"/>
            <w:bookmarkEnd w:id="205"/>
            <w:bookmarkEnd w:id="206"/>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7" w:name="_DV_M9"/>
            <w:bookmarkEnd w:id="207"/>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8"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9" w:name="_DV_M10"/>
            <w:bookmarkEnd w:id="208"/>
            <w:bookmarkEnd w:id="209"/>
            <w:r w:rsidRPr="00530856">
              <w:rPr>
                <w:rFonts w:ascii="Arial" w:hAnsi="Arial" w:cs="Arial"/>
              </w:rPr>
              <w:t xml:space="preserve"> </w:t>
            </w:r>
            <w:r w:rsidRPr="00530856">
              <w:rPr>
                <w:rFonts w:ascii="Arial" w:hAnsi="Arial" w:cs="Arial"/>
                <w:b/>
                <w:bCs/>
              </w:rPr>
              <w:t xml:space="preserve">Workgroup Alternative CUSC Modification </w:t>
            </w:r>
            <w:bookmarkStart w:id="210" w:name="_BPDCI_208"/>
            <w:bookmarkStart w:id="211" w:name="_DV_C21"/>
            <w:r w:rsidRPr="00530856">
              <w:rPr>
                <w:rFonts w:ascii="Arial" w:hAnsi="Arial" w:cs="Arial"/>
                <w:bCs/>
              </w:rPr>
              <w:t>to</w:t>
            </w:r>
            <w:r w:rsidRPr="00530856">
              <w:rPr>
                <w:rFonts w:ascii="Arial" w:hAnsi="Arial" w:cs="Arial"/>
                <w:b/>
                <w:bCs/>
              </w:rPr>
              <w:t xml:space="preserve"> </w:t>
            </w:r>
            <w:bookmarkEnd w:id="210"/>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12" w:name="_DV_X17"/>
            <w:bookmarkStart w:id="213" w:name="_DV_C22"/>
            <w:bookmarkEnd w:id="211"/>
            <w:r w:rsidRPr="00530856">
              <w:rPr>
                <w:rStyle w:val="DeltaViewMoveDestination"/>
                <w:rFonts w:ascii="Arial" w:hAnsi="Arial" w:cs="Arial"/>
                <w:color w:val="auto"/>
                <w:u w:val="none"/>
              </w:rPr>
              <w:t xml:space="preserve">which contains the information </w:t>
            </w:r>
            <w:bookmarkStart w:id="214" w:name="_DV_C23"/>
            <w:bookmarkEnd w:id="212"/>
            <w:bookmarkEnd w:id="213"/>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15" w:name="_DV_M11"/>
            <w:bookmarkEnd w:id="214"/>
            <w:bookmarkEnd w:id="215"/>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lastRenderedPageBreak/>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16" w:name="_BPDCD_211"/>
            <w:r w:rsidRPr="00530856">
              <w:rPr>
                <w:rFonts w:ascii="Arial" w:hAnsi="Arial" w:cs="Arial"/>
              </w:rPr>
              <w:t xml:space="preserve">an </w:t>
            </w:r>
            <w:bookmarkEnd w:id="216"/>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7"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8" w:name="_DV_M12"/>
            <w:bookmarkEnd w:id="217"/>
            <w:bookmarkEnd w:id="218"/>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9" w:name="_DV_C26"/>
            <w:r w:rsidRPr="00530856">
              <w:rPr>
                <w:rStyle w:val="DeltaViewInsertion"/>
                <w:rFonts w:ascii="Arial" w:hAnsi="Arial" w:cs="Arial"/>
                <w:color w:val="auto"/>
                <w:u w:val="none"/>
              </w:rPr>
              <w:t>majority of the</w:t>
            </w:r>
            <w:bookmarkStart w:id="220" w:name="_DV_M13"/>
            <w:bookmarkEnd w:id="219"/>
            <w:bookmarkEnd w:id="220"/>
            <w:r w:rsidRPr="00530856">
              <w:rPr>
                <w:rFonts w:ascii="Arial" w:hAnsi="Arial" w:cs="Arial"/>
              </w:rPr>
              <w:t xml:space="preserve"> members</w:t>
            </w:r>
            <w:bookmarkStart w:id="221"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22" w:name="_DV_M14"/>
            <w:bookmarkEnd w:id="221"/>
            <w:bookmarkEnd w:id="222"/>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30"/>
      <w:headerReference w:type="default" r:id="rId31"/>
      <w:footerReference w:type="even"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8897C" w14:textId="77777777" w:rsidR="004906A1" w:rsidRDefault="004906A1">
      <w:r>
        <w:separator/>
      </w:r>
    </w:p>
  </w:endnote>
  <w:endnote w:type="continuationSeparator" w:id="0">
    <w:p w14:paraId="3EB6A9C1" w14:textId="77777777" w:rsidR="004906A1" w:rsidRDefault="004906A1">
      <w:r>
        <w:continuationSeparator/>
      </w:r>
    </w:p>
  </w:endnote>
  <w:endnote w:type="continuationNotice" w:id="1">
    <w:p w14:paraId="5DCB4D4A" w14:textId="77777777" w:rsidR="004906A1" w:rsidRDefault="004906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474CC9D6"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56735E">
      <w:rPr>
        <w:rFonts w:ascii="Arial" w:hAnsi="Arial" w:cs="Arial"/>
        <w:sz w:val="20"/>
        <w:szCs w:val="20"/>
        <w:lang w:eastAsia="en-GB"/>
      </w:rPr>
      <w:t>7</w:t>
    </w:r>
    <w:r w:rsidR="00CB4D79">
      <w:rPr>
        <w:rFonts w:ascii="Arial" w:hAnsi="Arial" w:cs="Arial"/>
        <w:sz w:val="20"/>
        <w:szCs w:val="20"/>
        <w:lang w:eastAsia="en-GB"/>
      </w:rPr>
      <w:t xml:space="preserve"> </w:t>
    </w:r>
    <w:r w:rsidR="0056735E">
      <w:rPr>
        <w:rFonts w:ascii="Arial" w:hAnsi="Arial" w:cs="Arial"/>
        <w:sz w:val="20"/>
        <w:szCs w:val="20"/>
        <w:lang w:eastAsia="en-GB"/>
      </w:rPr>
      <w:t>14 June</w:t>
    </w:r>
    <w:r w:rsidR="002A088A">
      <w:rPr>
        <w:rFonts w:ascii="Arial" w:hAnsi="Arial" w:cs="Arial"/>
        <w:sz w:val="20"/>
        <w:szCs w:val="20"/>
        <w:lang w:eastAsia="en-GB"/>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C1543" w14:textId="77777777" w:rsidR="004906A1" w:rsidRDefault="004906A1">
      <w:r>
        <w:separator/>
      </w:r>
    </w:p>
  </w:footnote>
  <w:footnote w:type="continuationSeparator" w:id="0">
    <w:p w14:paraId="1384AF38" w14:textId="77777777" w:rsidR="004906A1" w:rsidRDefault="004906A1">
      <w:r>
        <w:continuationSeparator/>
      </w:r>
    </w:p>
  </w:footnote>
  <w:footnote w:type="continuationNotice" w:id="1">
    <w:p w14:paraId="6D0D470B" w14:textId="77777777" w:rsidR="004906A1" w:rsidRDefault="004906A1"/>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C5D4" w14:textId="77777777" w:rsidR="001E3243" w:rsidRDefault="001E32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07E2CF4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56735E">
      <w:rPr>
        <w:rFonts w:ascii="Arial" w:hAnsi="Arial" w:cs="Arial"/>
        <w:sz w:val="20"/>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161B3943" w:rsidR="00AE3A4F" w:rsidRDefault="00AE3A4F" w:rsidP="00AE3A4F">
    <w:pPr>
      <w:pStyle w:val="Header"/>
    </w:pPr>
    <w:r>
      <w:tab/>
    </w:r>
    <w:r>
      <w:rPr>
        <w:rFonts w:ascii="Arial" w:hAnsi="Arial" w:cs="Arial"/>
        <w:sz w:val="20"/>
      </w:rPr>
      <w:t>CUSC v1.</w:t>
    </w:r>
    <w:r w:rsidR="002A088A">
      <w:rPr>
        <w:rFonts w:ascii="Arial" w:hAnsi="Arial" w:cs="Arial"/>
        <w:sz w:val="20"/>
      </w:rPr>
      <w:t>9</w:t>
    </w:r>
    <w:r w:rsidR="0056735E">
      <w:rPr>
        <w:rFonts w:ascii="Arial" w:hAnsi="Arial" w:cs="Arial"/>
        <w:sz w:val="20"/>
      </w:rPr>
      <w:t>7</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K5wwa0wi1bAiGZMEE/ehqwM2l7dsIeAOkkKKeMbiaNEgZOU4L2R+gYn4iJ6wfUhcR6p+GHTxxWewy3ZPhuS/Og==" w:salt="etoC8knYUVzuIsL7WM4Ol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0DF1"/>
    <w:rsid w:val="00011499"/>
    <w:rsid w:val="000117E4"/>
    <w:rsid w:val="0001323D"/>
    <w:rsid w:val="000150E8"/>
    <w:rsid w:val="000201F7"/>
    <w:rsid w:val="00022137"/>
    <w:rsid w:val="00022A63"/>
    <w:rsid w:val="00022DEC"/>
    <w:rsid w:val="00024F58"/>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91B4E"/>
    <w:rsid w:val="0009409D"/>
    <w:rsid w:val="00097F4B"/>
    <w:rsid w:val="000A17E9"/>
    <w:rsid w:val="000A1921"/>
    <w:rsid w:val="000A2E14"/>
    <w:rsid w:val="000A3FD7"/>
    <w:rsid w:val="000A641B"/>
    <w:rsid w:val="000B1274"/>
    <w:rsid w:val="000B328D"/>
    <w:rsid w:val="000B536C"/>
    <w:rsid w:val="000B5BC4"/>
    <w:rsid w:val="000C1197"/>
    <w:rsid w:val="000C2D12"/>
    <w:rsid w:val="000C6231"/>
    <w:rsid w:val="000C6BE2"/>
    <w:rsid w:val="000D097E"/>
    <w:rsid w:val="000D1979"/>
    <w:rsid w:val="000D40DF"/>
    <w:rsid w:val="000E0CA1"/>
    <w:rsid w:val="000E213B"/>
    <w:rsid w:val="000E387A"/>
    <w:rsid w:val="000E6212"/>
    <w:rsid w:val="000F1B4B"/>
    <w:rsid w:val="000F31AD"/>
    <w:rsid w:val="000F78AD"/>
    <w:rsid w:val="00100F8E"/>
    <w:rsid w:val="00101EC2"/>
    <w:rsid w:val="001022E6"/>
    <w:rsid w:val="0010627E"/>
    <w:rsid w:val="001132D4"/>
    <w:rsid w:val="001166E9"/>
    <w:rsid w:val="0012448A"/>
    <w:rsid w:val="00124989"/>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B6C8C"/>
    <w:rsid w:val="001C08C9"/>
    <w:rsid w:val="001C0C62"/>
    <w:rsid w:val="001C24DF"/>
    <w:rsid w:val="001C2507"/>
    <w:rsid w:val="001C2560"/>
    <w:rsid w:val="001C2C3A"/>
    <w:rsid w:val="001C7267"/>
    <w:rsid w:val="001D72CA"/>
    <w:rsid w:val="001D7803"/>
    <w:rsid w:val="001D7F87"/>
    <w:rsid w:val="001E3243"/>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2AC"/>
    <w:rsid w:val="00265F13"/>
    <w:rsid w:val="00266B0E"/>
    <w:rsid w:val="00272095"/>
    <w:rsid w:val="00282781"/>
    <w:rsid w:val="00283339"/>
    <w:rsid w:val="0028619E"/>
    <w:rsid w:val="00297EE4"/>
    <w:rsid w:val="002A088A"/>
    <w:rsid w:val="002A13DF"/>
    <w:rsid w:val="002A1FD3"/>
    <w:rsid w:val="002A66B2"/>
    <w:rsid w:val="002B1569"/>
    <w:rsid w:val="002B193F"/>
    <w:rsid w:val="002B1EE8"/>
    <w:rsid w:val="002B44D3"/>
    <w:rsid w:val="002B51E6"/>
    <w:rsid w:val="002B5A24"/>
    <w:rsid w:val="002B5E88"/>
    <w:rsid w:val="002B7977"/>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1980"/>
    <w:rsid w:val="00372C62"/>
    <w:rsid w:val="00373088"/>
    <w:rsid w:val="00373D88"/>
    <w:rsid w:val="003758D7"/>
    <w:rsid w:val="00375C70"/>
    <w:rsid w:val="00380239"/>
    <w:rsid w:val="00380A4F"/>
    <w:rsid w:val="0038685E"/>
    <w:rsid w:val="00387189"/>
    <w:rsid w:val="0039011C"/>
    <w:rsid w:val="0039031E"/>
    <w:rsid w:val="00390428"/>
    <w:rsid w:val="00391453"/>
    <w:rsid w:val="00397964"/>
    <w:rsid w:val="003A1547"/>
    <w:rsid w:val="003A2C33"/>
    <w:rsid w:val="003A3C38"/>
    <w:rsid w:val="003A5082"/>
    <w:rsid w:val="003A7390"/>
    <w:rsid w:val="003A7A97"/>
    <w:rsid w:val="003A7BED"/>
    <w:rsid w:val="003B22FA"/>
    <w:rsid w:val="003B2757"/>
    <w:rsid w:val="003B31C1"/>
    <w:rsid w:val="003B36B1"/>
    <w:rsid w:val="003B428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03E"/>
    <w:rsid w:val="00467A5D"/>
    <w:rsid w:val="00471AA1"/>
    <w:rsid w:val="00473A97"/>
    <w:rsid w:val="00474723"/>
    <w:rsid w:val="00475CC7"/>
    <w:rsid w:val="00476479"/>
    <w:rsid w:val="00485979"/>
    <w:rsid w:val="004906A1"/>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4B2"/>
    <w:rsid w:val="004C79EC"/>
    <w:rsid w:val="004C7A9B"/>
    <w:rsid w:val="004D0F5D"/>
    <w:rsid w:val="004D1A33"/>
    <w:rsid w:val="004D379C"/>
    <w:rsid w:val="004D3892"/>
    <w:rsid w:val="004D504B"/>
    <w:rsid w:val="004D5A11"/>
    <w:rsid w:val="004D7064"/>
    <w:rsid w:val="004E4C04"/>
    <w:rsid w:val="004F01B0"/>
    <w:rsid w:val="004F2D47"/>
    <w:rsid w:val="004F3CF6"/>
    <w:rsid w:val="004F74CE"/>
    <w:rsid w:val="005065C0"/>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6735E"/>
    <w:rsid w:val="00573326"/>
    <w:rsid w:val="0057340A"/>
    <w:rsid w:val="0057457E"/>
    <w:rsid w:val="00577F6C"/>
    <w:rsid w:val="005806A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7AB"/>
    <w:rsid w:val="00631AF2"/>
    <w:rsid w:val="00633F2D"/>
    <w:rsid w:val="006417B5"/>
    <w:rsid w:val="00642115"/>
    <w:rsid w:val="00650014"/>
    <w:rsid w:val="0065217F"/>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32A4"/>
    <w:rsid w:val="007246A8"/>
    <w:rsid w:val="00731875"/>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6226B"/>
    <w:rsid w:val="00766A3D"/>
    <w:rsid w:val="00772C50"/>
    <w:rsid w:val="00775A31"/>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C03D8"/>
    <w:rsid w:val="007C3726"/>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203"/>
    <w:rsid w:val="008654EE"/>
    <w:rsid w:val="00866DA9"/>
    <w:rsid w:val="00882E85"/>
    <w:rsid w:val="008832B3"/>
    <w:rsid w:val="00885CA5"/>
    <w:rsid w:val="00887324"/>
    <w:rsid w:val="00890CE9"/>
    <w:rsid w:val="00897BC6"/>
    <w:rsid w:val="008A02FE"/>
    <w:rsid w:val="008A1AA0"/>
    <w:rsid w:val="008A2129"/>
    <w:rsid w:val="008A5A0E"/>
    <w:rsid w:val="008A5A96"/>
    <w:rsid w:val="008B3708"/>
    <w:rsid w:val="008B5329"/>
    <w:rsid w:val="008C05C1"/>
    <w:rsid w:val="008C1840"/>
    <w:rsid w:val="008C19D0"/>
    <w:rsid w:val="008C398B"/>
    <w:rsid w:val="008C5098"/>
    <w:rsid w:val="008C52F3"/>
    <w:rsid w:val="008C55D2"/>
    <w:rsid w:val="008C5892"/>
    <w:rsid w:val="008C5BB8"/>
    <w:rsid w:val="008D13D5"/>
    <w:rsid w:val="008D2736"/>
    <w:rsid w:val="008D2E20"/>
    <w:rsid w:val="008D4233"/>
    <w:rsid w:val="008D54EE"/>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5ED"/>
    <w:rsid w:val="009649AA"/>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9CD"/>
    <w:rsid w:val="009E7A7A"/>
    <w:rsid w:val="009F0D25"/>
    <w:rsid w:val="009F4267"/>
    <w:rsid w:val="009F42CA"/>
    <w:rsid w:val="009F6636"/>
    <w:rsid w:val="009F6BF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6E6F"/>
    <w:rsid w:val="00A47926"/>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5B3C"/>
    <w:rsid w:val="00AA6ED0"/>
    <w:rsid w:val="00AB21BF"/>
    <w:rsid w:val="00AB30EC"/>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57FD0"/>
    <w:rsid w:val="00B60E4B"/>
    <w:rsid w:val="00B610C7"/>
    <w:rsid w:val="00B61528"/>
    <w:rsid w:val="00B63799"/>
    <w:rsid w:val="00B66123"/>
    <w:rsid w:val="00B71C7C"/>
    <w:rsid w:val="00B739A8"/>
    <w:rsid w:val="00B73CDA"/>
    <w:rsid w:val="00B74A4C"/>
    <w:rsid w:val="00B75C44"/>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6FEB"/>
    <w:rsid w:val="00BA71A6"/>
    <w:rsid w:val="00BB12B5"/>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36F1"/>
    <w:rsid w:val="00C444F9"/>
    <w:rsid w:val="00C463B9"/>
    <w:rsid w:val="00C52077"/>
    <w:rsid w:val="00C53DA3"/>
    <w:rsid w:val="00C61D2E"/>
    <w:rsid w:val="00C632AB"/>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7CE"/>
    <w:rsid w:val="00D52BE0"/>
    <w:rsid w:val="00D52E54"/>
    <w:rsid w:val="00D54AF1"/>
    <w:rsid w:val="00D578BF"/>
    <w:rsid w:val="00D61665"/>
    <w:rsid w:val="00D62155"/>
    <w:rsid w:val="00D634EB"/>
    <w:rsid w:val="00D63D05"/>
    <w:rsid w:val="00D66FF4"/>
    <w:rsid w:val="00D67FBB"/>
    <w:rsid w:val="00D72015"/>
    <w:rsid w:val="00D73C12"/>
    <w:rsid w:val="00D74934"/>
    <w:rsid w:val="00D81737"/>
    <w:rsid w:val="00D85EC1"/>
    <w:rsid w:val="00D86274"/>
    <w:rsid w:val="00D863E8"/>
    <w:rsid w:val="00D92D7D"/>
    <w:rsid w:val="00D92EBB"/>
    <w:rsid w:val="00D94CDF"/>
    <w:rsid w:val="00D97854"/>
    <w:rsid w:val="00DA285E"/>
    <w:rsid w:val="00DA3D8D"/>
    <w:rsid w:val="00DA5B44"/>
    <w:rsid w:val="00DB3543"/>
    <w:rsid w:val="00DC0672"/>
    <w:rsid w:val="00DC4C6A"/>
    <w:rsid w:val="00DC5D2E"/>
    <w:rsid w:val="00DC7763"/>
    <w:rsid w:val="00DD0277"/>
    <w:rsid w:val="00DD2114"/>
    <w:rsid w:val="00DD63C3"/>
    <w:rsid w:val="00DD6DD0"/>
    <w:rsid w:val="00DE3AF2"/>
    <w:rsid w:val="00DE41AF"/>
    <w:rsid w:val="00DE668F"/>
    <w:rsid w:val="00DE6839"/>
    <w:rsid w:val="00DF0664"/>
    <w:rsid w:val="00E000A3"/>
    <w:rsid w:val="00E018DF"/>
    <w:rsid w:val="00E04415"/>
    <w:rsid w:val="00E0566F"/>
    <w:rsid w:val="00E05710"/>
    <w:rsid w:val="00E05B15"/>
    <w:rsid w:val="00E07FEE"/>
    <w:rsid w:val="00E10881"/>
    <w:rsid w:val="00E109BD"/>
    <w:rsid w:val="00E11654"/>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1E5E"/>
    <w:rsid w:val="00E53724"/>
    <w:rsid w:val="00E55EF3"/>
    <w:rsid w:val="00E61CCC"/>
    <w:rsid w:val="00E6393A"/>
    <w:rsid w:val="00E65E8A"/>
    <w:rsid w:val="00E729DE"/>
    <w:rsid w:val="00E74A8C"/>
    <w:rsid w:val="00E7557D"/>
    <w:rsid w:val="00E80BA9"/>
    <w:rsid w:val="00E81653"/>
    <w:rsid w:val="00E9014E"/>
    <w:rsid w:val="00E9318F"/>
    <w:rsid w:val="00E937B3"/>
    <w:rsid w:val="00E97140"/>
    <w:rsid w:val="00E9759C"/>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1888"/>
    <w:rsid w:val="00EF3B70"/>
    <w:rsid w:val="00EF502A"/>
    <w:rsid w:val="00EF5A30"/>
    <w:rsid w:val="00EF6586"/>
    <w:rsid w:val="00EF71FD"/>
    <w:rsid w:val="00F00E91"/>
    <w:rsid w:val="00F01F66"/>
    <w:rsid w:val="00F04DF0"/>
    <w:rsid w:val="00F04FDF"/>
    <w:rsid w:val="00F05086"/>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3C5D"/>
    <w:rsid w:val="00FD47D9"/>
    <w:rsid w:val="00FD64AF"/>
    <w:rsid w:val="00FD6AAD"/>
    <w:rsid w:val="00FD7E2A"/>
    <w:rsid w:val="00FE11B0"/>
    <w:rsid w:val="00FE1424"/>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image" Target="media/image7.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emf"/><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emf"/><Relationship Id="rId28" Type="http://schemas.openxmlformats.org/officeDocument/2006/relationships/image" Target="media/image10.wmf"/><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DE464C9A-7C85-4C93-B4FC-E881251ED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28542</Words>
  <Characters>153836</Characters>
  <Application>Microsoft Office Word</Application>
  <DocSecurity>12</DocSecurity>
  <Lines>1281</Lines>
  <Paragraphs>364</Paragraphs>
  <ScaleCrop>false</ScaleCrop>
  <HeadingPairs>
    <vt:vector size="2" baseType="variant">
      <vt:variant>
        <vt:lpstr>Title</vt:lpstr>
      </vt:variant>
      <vt:variant>
        <vt:i4>1</vt:i4>
      </vt:variant>
    </vt:vector>
  </HeadingPairs>
  <TitlesOfParts>
    <vt:vector size="1" baseType="lpstr">
      <vt:lpstr>CUSC Section 11 Interpretation and Def v1.91 27 November 2023 RGA</vt:lpstr>
    </vt:vector>
  </TitlesOfParts>
  <LinksUpToDate>false</LinksUpToDate>
  <CharactersWithSpaces>182014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2024-07-15T09:53:00Z</dcterms:created>
  <dcterms:modified xsi:type="dcterms:W3CDTF">2024-07-15T09:53:00Z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